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15930" w14:textId="6D634596" w:rsidR="003240E0" w:rsidRPr="00B81A95" w:rsidRDefault="006F7466" w:rsidP="00A7009B">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i/>
          <w:iCs/>
          <w:color w:val="2F5496" w:themeColor="accent1" w:themeShade="BF"/>
          <w:sz w:val="24"/>
          <w:szCs w:val="24"/>
        </w:rPr>
      </w:pPr>
      <w:r w:rsidRPr="00B81A95">
        <w:rPr>
          <w:rFonts w:asciiTheme="majorHAnsi" w:hAnsiTheme="majorHAnsi"/>
          <w:b/>
          <w:bCs/>
          <w:i/>
          <w:iCs/>
          <w:color w:val="2F5496" w:themeColor="accent1" w:themeShade="BF"/>
          <w:sz w:val="24"/>
          <w:szCs w:val="24"/>
          <w:u w:val="single"/>
        </w:rPr>
        <w:t>Avertissement</w:t>
      </w:r>
      <w:r w:rsidRPr="00B81A95">
        <w:rPr>
          <w:rFonts w:asciiTheme="majorHAnsi" w:hAnsiTheme="majorHAnsi"/>
          <w:b/>
          <w:bCs/>
          <w:i/>
          <w:iCs/>
          <w:color w:val="2F5496" w:themeColor="accent1" w:themeShade="BF"/>
          <w:sz w:val="24"/>
          <w:szCs w:val="24"/>
        </w:rPr>
        <w:t xml:space="preserve"> : </w:t>
      </w:r>
      <w:r w:rsidR="000D27ED" w:rsidRPr="00B81A95">
        <w:rPr>
          <w:rFonts w:asciiTheme="majorHAnsi" w:hAnsiTheme="majorHAnsi"/>
          <w:b/>
          <w:bCs/>
          <w:i/>
          <w:iCs/>
          <w:color w:val="2F5496" w:themeColor="accent1" w:themeShade="BF"/>
          <w:sz w:val="24"/>
          <w:szCs w:val="24"/>
        </w:rPr>
        <w:t xml:space="preserve">Le modèle présenté ci-après </w:t>
      </w:r>
      <w:r w:rsidR="009769E6" w:rsidRPr="00B81A95">
        <w:rPr>
          <w:rFonts w:asciiTheme="majorHAnsi" w:hAnsiTheme="majorHAnsi"/>
          <w:b/>
          <w:bCs/>
          <w:i/>
          <w:iCs/>
          <w:color w:val="2F5496" w:themeColor="accent1" w:themeShade="BF"/>
          <w:sz w:val="24"/>
          <w:szCs w:val="24"/>
        </w:rPr>
        <w:t xml:space="preserve">contient </w:t>
      </w:r>
      <w:r w:rsidR="005A4C30" w:rsidRPr="00B81A95">
        <w:rPr>
          <w:rFonts w:asciiTheme="majorHAnsi" w:hAnsiTheme="majorHAnsi"/>
          <w:b/>
          <w:bCs/>
          <w:i/>
          <w:iCs/>
          <w:color w:val="2F5496" w:themeColor="accent1" w:themeShade="BF"/>
          <w:sz w:val="24"/>
          <w:szCs w:val="24"/>
        </w:rPr>
        <w:t xml:space="preserve">les principales clauses d’un contrat </w:t>
      </w:r>
      <w:r w:rsidR="009769E6" w:rsidRPr="00B81A95">
        <w:rPr>
          <w:rFonts w:asciiTheme="majorHAnsi" w:hAnsiTheme="majorHAnsi"/>
          <w:b/>
          <w:bCs/>
          <w:i/>
          <w:iCs/>
          <w:color w:val="2F5496" w:themeColor="accent1" w:themeShade="BF"/>
          <w:sz w:val="24"/>
          <w:szCs w:val="24"/>
        </w:rPr>
        <w:t>construction</w:t>
      </w:r>
      <w:r w:rsidR="005A4C30" w:rsidRPr="00B81A95">
        <w:rPr>
          <w:rFonts w:asciiTheme="majorHAnsi" w:hAnsiTheme="majorHAnsi"/>
          <w:b/>
          <w:bCs/>
          <w:i/>
          <w:iCs/>
          <w:color w:val="2F5496" w:themeColor="accent1" w:themeShade="BF"/>
          <w:sz w:val="24"/>
          <w:szCs w:val="24"/>
        </w:rPr>
        <w:t xml:space="preserve"> d’une centrale photovoltaïque au sol </w:t>
      </w:r>
      <w:r w:rsidR="009769E6" w:rsidRPr="00B81A95">
        <w:rPr>
          <w:rFonts w:asciiTheme="majorHAnsi" w:hAnsiTheme="majorHAnsi"/>
          <w:b/>
          <w:bCs/>
          <w:i/>
          <w:iCs/>
          <w:color w:val="2F5496" w:themeColor="accent1" w:themeShade="BF"/>
          <w:sz w:val="24"/>
          <w:szCs w:val="24"/>
        </w:rPr>
        <w:t>selon un schéma IPP et pour des</w:t>
      </w:r>
      <w:r w:rsidR="005A4C30" w:rsidRPr="00B81A95">
        <w:rPr>
          <w:rFonts w:asciiTheme="majorHAnsi" w:hAnsiTheme="majorHAnsi"/>
          <w:b/>
          <w:bCs/>
          <w:i/>
          <w:iCs/>
          <w:color w:val="2F5496" w:themeColor="accent1" w:themeShade="BF"/>
          <w:sz w:val="24"/>
          <w:szCs w:val="24"/>
        </w:rPr>
        <w:t xml:space="preserve"> puissance</w:t>
      </w:r>
      <w:r w:rsidR="009769E6" w:rsidRPr="00B81A95">
        <w:rPr>
          <w:rFonts w:asciiTheme="majorHAnsi" w:hAnsiTheme="majorHAnsi"/>
          <w:b/>
          <w:bCs/>
          <w:i/>
          <w:iCs/>
          <w:color w:val="2F5496" w:themeColor="accent1" w:themeShade="BF"/>
          <w:sz w:val="24"/>
          <w:szCs w:val="24"/>
        </w:rPr>
        <w:t>s intermédiaires (</w:t>
      </w:r>
      <w:r w:rsidR="005A4C30" w:rsidRPr="00B81A95">
        <w:rPr>
          <w:rFonts w:asciiTheme="majorHAnsi" w:hAnsiTheme="majorHAnsi"/>
          <w:b/>
          <w:bCs/>
          <w:i/>
          <w:iCs/>
          <w:color w:val="2F5496" w:themeColor="accent1" w:themeShade="BF"/>
          <w:sz w:val="24"/>
          <w:szCs w:val="24"/>
        </w:rPr>
        <w:t>1</w:t>
      </w:r>
      <w:r w:rsidR="009769E6" w:rsidRPr="00B81A95">
        <w:rPr>
          <w:rFonts w:asciiTheme="majorHAnsi" w:hAnsiTheme="majorHAnsi"/>
          <w:b/>
          <w:bCs/>
          <w:i/>
          <w:iCs/>
          <w:color w:val="2F5496" w:themeColor="accent1" w:themeShade="BF"/>
          <w:sz w:val="24"/>
          <w:szCs w:val="24"/>
        </w:rPr>
        <w:t>-10</w:t>
      </w:r>
      <w:r w:rsidR="005A4C30" w:rsidRPr="00B81A95">
        <w:rPr>
          <w:rFonts w:asciiTheme="majorHAnsi" w:hAnsiTheme="majorHAnsi"/>
          <w:b/>
          <w:bCs/>
          <w:i/>
          <w:iCs/>
          <w:color w:val="2F5496" w:themeColor="accent1" w:themeShade="BF"/>
          <w:sz w:val="24"/>
          <w:szCs w:val="24"/>
        </w:rPr>
        <w:t xml:space="preserve"> </w:t>
      </w:r>
      <w:proofErr w:type="spellStart"/>
      <w:r w:rsidR="005A4C30" w:rsidRPr="00B81A95">
        <w:rPr>
          <w:rFonts w:asciiTheme="majorHAnsi" w:hAnsiTheme="majorHAnsi"/>
          <w:b/>
          <w:bCs/>
          <w:i/>
          <w:iCs/>
          <w:color w:val="2F5496" w:themeColor="accent1" w:themeShade="BF"/>
          <w:sz w:val="24"/>
          <w:szCs w:val="24"/>
        </w:rPr>
        <w:t>MW</w:t>
      </w:r>
      <w:r w:rsidR="00C10A15" w:rsidRPr="00B81A95">
        <w:rPr>
          <w:rFonts w:asciiTheme="majorHAnsi" w:hAnsiTheme="majorHAnsi"/>
          <w:b/>
          <w:bCs/>
          <w:i/>
          <w:iCs/>
          <w:color w:val="2F5496" w:themeColor="accent1" w:themeShade="BF"/>
          <w:sz w:val="24"/>
          <w:szCs w:val="24"/>
        </w:rPr>
        <w:t>c</w:t>
      </w:r>
      <w:proofErr w:type="spellEnd"/>
      <w:r w:rsidR="009769E6" w:rsidRPr="00B81A95">
        <w:rPr>
          <w:rFonts w:asciiTheme="majorHAnsi" w:hAnsiTheme="majorHAnsi"/>
          <w:b/>
          <w:bCs/>
          <w:i/>
          <w:iCs/>
          <w:color w:val="2F5496" w:themeColor="accent1" w:themeShade="BF"/>
          <w:sz w:val="24"/>
          <w:szCs w:val="24"/>
        </w:rPr>
        <w:t>)</w:t>
      </w:r>
      <w:r w:rsidR="005A4C30" w:rsidRPr="00B81A95">
        <w:rPr>
          <w:rFonts w:asciiTheme="majorHAnsi" w:hAnsiTheme="majorHAnsi"/>
          <w:b/>
          <w:bCs/>
          <w:i/>
          <w:iCs/>
          <w:color w:val="2F5496" w:themeColor="accent1" w:themeShade="BF"/>
          <w:sz w:val="24"/>
          <w:szCs w:val="24"/>
        </w:rPr>
        <w:t>. Ce modèle a été préparé au regard du droit applicable</w:t>
      </w:r>
      <w:r w:rsidR="009769E6" w:rsidRPr="00B81A95">
        <w:rPr>
          <w:rFonts w:asciiTheme="majorHAnsi" w:hAnsiTheme="majorHAnsi"/>
          <w:b/>
          <w:bCs/>
          <w:i/>
          <w:iCs/>
          <w:color w:val="2F5496" w:themeColor="accent1" w:themeShade="BF"/>
          <w:sz w:val="24"/>
          <w:szCs w:val="24"/>
        </w:rPr>
        <w:t xml:space="preserve"> </w:t>
      </w:r>
      <w:r w:rsidR="005A4C30" w:rsidRPr="00B81A95">
        <w:rPr>
          <w:rFonts w:asciiTheme="majorHAnsi" w:hAnsiTheme="majorHAnsi"/>
          <w:b/>
          <w:bCs/>
          <w:i/>
          <w:iCs/>
          <w:color w:val="2F5496" w:themeColor="accent1" w:themeShade="BF"/>
          <w:sz w:val="24"/>
          <w:szCs w:val="24"/>
        </w:rPr>
        <w:t xml:space="preserve">tunisien </w:t>
      </w:r>
      <w:r w:rsidR="009769E6" w:rsidRPr="00B81A95">
        <w:rPr>
          <w:rFonts w:asciiTheme="majorHAnsi" w:hAnsiTheme="majorHAnsi"/>
          <w:b/>
          <w:bCs/>
          <w:i/>
          <w:iCs/>
          <w:color w:val="2F5496" w:themeColor="accent1" w:themeShade="BF"/>
          <w:sz w:val="24"/>
          <w:szCs w:val="24"/>
        </w:rPr>
        <w:t>(</w:t>
      </w:r>
      <w:r w:rsidR="00C10A15" w:rsidRPr="00B81A95">
        <w:rPr>
          <w:rFonts w:asciiTheme="majorHAnsi" w:hAnsiTheme="majorHAnsi"/>
          <w:b/>
          <w:bCs/>
          <w:i/>
          <w:iCs/>
          <w:color w:val="2F5496" w:themeColor="accent1" w:themeShade="BF"/>
          <w:sz w:val="24"/>
          <w:szCs w:val="24"/>
        </w:rPr>
        <w:t xml:space="preserve">référence : </w:t>
      </w:r>
      <w:r w:rsidR="009769E6" w:rsidRPr="00B81A95">
        <w:rPr>
          <w:rFonts w:asciiTheme="majorHAnsi" w:hAnsiTheme="majorHAnsi"/>
          <w:b/>
          <w:bCs/>
          <w:i/>
          <w:iCs/>
          <w:color w:val="2F5496" w:themeColor="accent1" w:themeShade="BF"/>
          <w:sz w:val="24"/>
          <w:szCs w:val="24"/>
        </w:rPr>
        <w:t>janvier 2020)</w:t>
      </w:r>
      <w:r w:rsidR="00D11631" w:rsidRPr="00B81A95">
        <w:rPr>
          <w:rFonts w:asciiTheme="majorHAnsi" w:hAnsiTheme="majorHAnsi"/>
          <w:b/>
          <w:bCs/>
          <w:i/>
          <w:iCs/>
          <w:color w:val="2F5496" w:themeColor="accent1" w:themeShade="BF"/>
          <w:sz w:val="24"/>
          <w:szCs w:val="24"/>
        </w:rPr>
        <w:t>, prenant en considération certaines pratiques internationales</w:t>
      </w:r>
      <w:r w:rsidR="005A4C30" w:rsidRPr="00B81A95">
        <w:rPr>
          <w:rFonts w:asciiTheme="majorHAnsi" w:hAnsiTheme="majorHAnsi"/>
          <w:b/>
          <w:bCs/>
          <w:i/>
          <w:iCs/>
          <w:color w:val="2F5496" w:themeColor="accent1" w:themeShade="BF"/>
          <w:sz w:val="24"/>
          <w:szCs w:val="24"/>
        </w:rPr>
        <w:t>. Ce document est délivré à titre d’information seulement et ne saurait</w:t>
      </w:r>
      <w:r w:rsidR="00250A41" w:rsidRPr="00B81A95">
        <w:rPr>
          <w:rFonts w:asciiTheme="majorHAnsi" w:hAnsiTheme="majorHAnsi"/>
          <w:b/>
          <w:bCs/>
          <w:i/>
          <w:iCs/>
          <w:color w:val="2F5496" w:themeColor="accent1" w:themeShade="BF"/>
          <w:sz w:val="24"/>
          <w:szCs w:val="24"/>
        </w:rPr>
        <w:t xml:space="preserve"> </w:t>
      </w:r>
      <w:r w:rsidR="00A743E4" w:rsidRPr="00B81A95">
        <w:rPr>
          <w:rFonts w:asciiTheme="majorHAnsi" w:hAnsiTheme="majorHAnsi"/>
          <w:b/>
          <w:bCs/>
          <w:i/>
          <w:iCs/>
          <w:color w:val="2F5496" w:themeColor="accent1" w:themeShade="BF"/>
          <w:sz w:val="24"/>
          <w:szCs w:val="24"/>
        </w:rPr>
        <w:t xml:space="preserve">se substituer à tout </w:t>
      </w:r>
      <w:r w:rsidR="005A4C30" w:rsidRPr="00B81A95">
        <w:rPr>
          <w:rFonts w:asciiTheme="majorHAnsi" w:hAnsiTheme="majorHAnsi"/>
          <w:b/>
          <w:bCs/>
          <w:i/>
          <w:iCs/>
          <w:color w:val="2F5496" w:themeColor="accent1" w:themeShade="BF"/>
          <w:sz w:val="24"/>
          <w:szCs w:val="24"/>
        </w:rPr>
        <w:t>conseil juridique et technique adapté à un projet en particulier.</w:t>
      </w:r>
    </w:p>
    <w:p w14:paraId="3D71AB17" w14:textId="77777777" w:rsidR="00F61250" w:rsidRPr="005619A1" w:rsidRDefault="00F61250" w:rsidP="005A4C30">
      <w:pPr>
        <w:jc w:val="both"/>
        <w:rPr>
          <w:rFonts w:asciiTheme="majorHAnsi" w:hAnsiTheme="majorHAnsi"/>
          <w:b/>
          <w:bCs/>
          <w:i/>
          <w:iCs/>
          <w:color w:val="2F5496" w:themeColor="accent1" w:themeShade="BF"/>
        </w:rPr>
      </w:pPr>
    </w:p>
    <w:p w14:paraId="0D672D54" w14:textId="6A01AF6B" w:rsidR="006F7466" w:rsidRPr="00F61250" w:rsidRDefault="00F61250" w:rsidP="00F61250">
      <w:pPr>
        <w:jc w:val="center"/>
        <w:rPr>
          <w:rFonts w:asciiTheme="majorHAnsi" w:hAnsiTheme="majorHAnsi"/>
          <w:b/>
          <w:bCs/>
          <w:color w:val="2F5496" w:themeColor="accent1" w:themeShade="BF"/>
        </w:rPr>
      </w:pPr>
      <w:r>
        <w:rPr>
          <w:rFonts w:asciiTheme="majorHAnsi" w:hAnsiTheme="majorHAnsi"/>
          <w:b/>
          <w:bCs/>
          <w:color w:val="2F5496" w:themeColor="accent1" w:themeShade="BF"/>
        </w:rPr>
        <w:t>*******</w:t>
      </w:r>
    </w:p>
    <w:p w14:paraId="48398B1B" w14:textId="4CBD7370" w:rsidR="006F7466" w:rsidRDefault="006F7466">
      <w:pPr>
        <w:rPr>
          <w:rFonts w:asciiTheme="majorHAnsi" w:hAnsiTheme="majorHAnsi"/>
          <w:color w:val="2F5496" w:themeColor="accent1" w:themeShade="BF"/>
        </w:rPr>
      </w:pPr>
    </w:p>
    <w:p w14:paraId="1B02609D" w14:textId="77777777" w:rsidR="00F61250" w:rsidRPr="005619A1" w:rsidRDefault="00F61250">
      <w:pPr>
        <w:rPr>
          <w:rFonts w:asciiTheme="majorHAnsi" w:hAnsiTheme="majorHAnsi"/>
          <w:color w:val="2F5496" w:themeColor="accent1" w:themeShade="BF"/>
        </w:rPr>
      </w:pPr>
    </w:p>
    <w:p w14:paraId="629A66BE" w14:textId="091426E5" w:rsidR="006F7466" w:rsidRPr="005619A1" w:rsidRDefault="006F7466" w:rsidP="006F7466">
      <w:pPr>
        <w:jc w:val="center"/>
        <w:rPr>
          <w:rFonts w:asciiTheme="majorHAnsi" w:hAnsiTheme="majorHAnsi"/>
          <w:b/>
          <w:bCs/>
          <w:color w:val="2F5496" w:themeColor="accent1" w:themeShade="BF"/>
          <w:sz w:val="32"/>
          <w:szCs w:val="32"/>
        </w:rPr>
      </w:pPr>
      <w:r w:rsidRPr="005619A1">
        <w:rPr>
          <w:rFonts w:asciiTheme="majorHAnsi" w:hAnsiTheme="majorHAnsi"/>
          <w:b/>
          <w:bCs/>
          <w:color w:val="2F5496" w:themeColor="accent1" w:themeShade="BF"/>
          <w:sz w:val="32"/>
          <w:szCs w:val="32"/>
        </w:rPr>
        <w:t>CON</w:t>
      </w:r>
      <w:r w:rsidR="005A4C30" w:rsidRPr="005619A1">
        <w:rPr>
          <w:rFonts w:asciiTheme="majorHAnsi" w:hAnsiTheme="majorHAnsi"/>
          <w:b/>
          <w:bCs/>
          <w:color w:val="2F5496" w:themeColor="accent1" w:themeShade="BF"/>
          <w:sz w:val="32"/>
          <w:szCs w:val="32"/>
        </w:rPr>
        <w:t>T</w:t>
      </w:r>
      <w:r w:rsidRPr="005619A1">
        <w:rPr>
          <w:rFonts w:asciiTheme="majorHAnsi" w:hAnsiTheme="majorHAnsi"/>
          <w:b/>
          <w:bCs/>
          <w:color w:val="2F5496" w:themeColor="accent1" w:themeShade="BF"/>
          <w:sz w:val="32"/>
          <w:szCs w:val="32"/>
        </w:rPr>
        <w:t xml:space="preserve">RAT DE </w:t>
      </w:r>
      <w:r w:rsidR="009769E6">
        <w:rPr>
          <w:rFonts w:asciiTheme="majorHAnsi" w:hAnsiTheme="majorHAnsi"/>
          <w:b/>
          <w:bCs/>
          <w:color w:val="2F5496" w:themeColor="accent1" w:themeShade="BF"/>
          <w:sz w:val="32"/>
          <w:szCs w:val="32"/>
        </w:rPr>
        <w:t>CONSTRUCTION</w:t>
      </w:r>
      <w:r w:rsidRPr="005619A1">
        <w:rPr>
          <w:rFonts w:asciiTheme="majorHAnsi" w:hAnsiTheme="majorHAnsi"/>
          <w:b/>
          <w:bCs/>
          <w:color w:val="2F5496" w:themeColor="accent1" w:themeShade="BF"/>
          <w:sz w:val="32"/>
          <w:szCs w:val="32"/>
        </w:rPr>
        <w:t xml:space="preserve"> </w:t>
      </w:r>
    </w:p>
    <w:p w14:paraId="5864825B" w14:textId="77777777" w:rsidR="006F7466" w:rsidRPr="005619A1" w:rsidRDefault="006F7466" w:rsidP="006F7466">
      <w:pPr>
        <w:jc w:val="center"/>
        <w:rPr>
          <w:rFonts w:asciiTheme="majorHAnsi" w:hAnsiTheme="majorHAnsi"/>
          <w:b/>
          <w:bCs/>
          <w:color w:val="2F5496" w:themeColor="accent1" w:themeShade="BF"/>
          <w:sz w:val="32"/>
          <w:szCs w:val="32"/>
        </w:rPr>
      </w:pPr>
      <w:r w:rsidRPr="005619A1">
        <w:rPr>
          <w:rFonts w:asciiTheme="majorHAnsi" w:hAnsiTheme="majorHAnsi"/>
          <w:b/>
          <w:bCs/>
          <w:color w:val="2F5496" w:themeColor="accent1" w:themeShade="BF"/>
          <w:sz w:val="32"/>
          <w:szCs w:val="32"/>
        </w:rPr>
        <w:t>D’UNE CENTRALE PHOTOVOLTAÏQUE</w:t>
      </w:r>
    </w:p>
    <w:p w14:paraId="22E9B627" w14:textId="77777777" w:rsidR="006F7466" w:rsidRPr="005619A1" w:rsidRDefault="006F7466" w:rsidP="006F7466">
      <w:pPr>
        <w:jc w:val="center"/>
        <w:rPr>
          <w:rFonts w:asciiTheme="majorHAnsi" w:hAnsiTheme="majorHAnsi"/>
          <w:b/>
          <w:bCs/>
          <w:color w:val="2F5496" w:themeColor="accent1" w:themeShade="BF"/>
          <w:sz w:val="32"/>
          <w:szCs w:val="32"/>
        </w:rPr>
      </w:pPr>
    </w:p>
    <w:p w14:paraId="7AFDA884" w14:textId="77777777" w:rsidR="006F7466" w:rsidRPr="005619A1" w:rsidRDefault="006F7466" w:rsidP="006F7466">
      <w:pPr>
        <w:jc w:val="center"/>
        <w:rPr>
          <w:rFonts w:asciiTheme="majorHAnsi" w:hAnsiTheme="majorHAnsi"/>
          <w:b/>
          <w:bCs/>
          <w:color w:val="2F5496" w:themeColor="accent1" w:themeShade="BF"/>
          <w:sz w:val="32"/>
          <w:szCs w:val="32"/>
        </w:rPr>
      </w:pPr>
    </w:p>
    <w:p w14:paraId="7036D28D" w14:textId="77777777" w:rsidR="006F7466" w:rsidRPr="005619A1" w:rsidRDefault="006F7466" w:rsidP="006F7466">
      <w:pPr>
        <w:jc w:val="center"/>
        <w:rPr>
          <w:rFonts w:asciiTheme="majorHAnsi" w:hAnsiTheme="majorHAnsi"/>
          <w:b/>
          <w:bCs/>
          <w:color w:val="2F5496" w:themeColor="accent1" w:themeShade="BF"/>
          <w:sz w:val="32"/>
          <w:szCs w:val="32"/>
        </w:rPr>
      </w:pPr>
    </w:p>
    <w:p w14:paraId="02385C25" w14:textId="77777777" w:rsidR="006F7466" w:rsidRPr="005619A1" w:rsidRDefault="006F7466" w:rsidP="006F7466">
      <w:pPr>
        <w:jc w:val="center"/>
        <w:rPr>
          <w:rFonts w:asciiTheme="majorHAnsi" w:hAnsiTheme="majorHAnsi"/>
          <w:b/>
          <w:bCs/>
          <w:color w:val="2F5496" w:themeColor="accent1" w:themeShade="BF"/>
          <w:sz w:val="32"/>
          <w:szCs w:val="32"/>
        </w:rPr>
      </w:pPr>
      <w:r w:rsidRPr="005619A1">
        <w:rPr>
          <w:rFonts w:asciiTheme="majorHAnsi" w:hAnsiTheme="majorHAnsi"/>
          <w:b/>
          <w:bCs/>
          <w:color w:val="2F5496" w:themeColor="accent1" w:themeShade="BF"/>
          <w:sz w:val="32"/>
          <w:szCs w:val="32"/>
        </w:rPr>
        <w:t>ENTRE</w:t>
      </w:r>
    </w:p>
    <w:p w14:paraId="4733A0BA" w14:textId="77777777" w:rsidR="006F7466" w:rsidRPr="005619A1" w:rsidRDefault="006F7466" w:rsidP="006F7466">
      <w:pPr>
        <w:jc w:val="center"/>
        <w:rPr>
          <w:rFonts w:asciiTheme="majorHAnsi" w:hAnsiTheme="majorHAnsi"/>
          <w:b/>
          <w:bCs/>
          <w:color w:val="2F5496" w:themeColor="accent1" w:themeShade="BF"/>
          <w:sz w:val="32"/>
          <w:szCs w:val="32"/>
        </w:rPr>
      </w:pPr>
    </w:p>
    <w:p w14:paraId="69821442" w14:textId="12978CC0" w:rsidR="006F7466" w:rsidRPr="00FB542E" w:rsidRDefault="00FB542E" w:rsidP="006F7466">
      <w:pPr>
        <w:jc w:val="center"/>
        <w:rPr>
          <w:rFonts w:asciiTheme="majorHAnsi" w:hAnsiTheme="majorHAnsi"/>
          <w:b/>
          <w:bCs/>
          <w:color w:val="2F5496" w:themeColor="accent1" w:themeShade="BF"/>
          <w:sz w:val="32"/>
          <w:szCs w:val="32"/>
        </w:rPr>
      </w:pPr>
      <w:r w:rsidRPr="00FB542E">
        <w:rPr>
          <w:rFonts w:asciiTheme="majorHAnsi" w:hAnsiTheme="majorHAnsi"/>
          <w:b/>
          <w:bCs/>
          <w:color w:val="2F5496" w:themeColor="accent1" w:themeShade="BF"/>
          <w:sz w:val="32"/>
          <w:szCs w:val="32"/>
        </w:rPr>
        <w:t>[•]</w:t>
      </w:r>
    </w:p>
    <w:p w14:paraId="5AFF5094" w14:textId="77777777" w:rsidR="00FB542E" w:rsidRPr="005619A1" w:rsidRDefault="00FB542E" w:rsidP="006F7466">
      <w:pPr>
        <w:jc w:val="center"/>
        <w:rPr>
          <w:rFonts w:asciiTheme="majorHAnsi" w:hAnsiTheme="majorHAnsi"/>
          <w:b/>
          <w:bCs/>
          <w:color w:val="2F5496" w:themeColor="accent1" w:themeShade="BF"/>
          <w:sz w:val="32"/>
          <w:szCs w:val="32"/>
        </w:rPr>
      </w:pPr>
    </w:p>
    <w:p w14:paraId="3E5006E9" w14:textId="724F69F5" w:rsidR="006F7466" w:rsidRDefault="006F7466" w:rsidP="006F7466">
      <w:pPr>
        <w:jc w:val="center"/>
        <w:rPr>
          <w:rFonts w:asciiTheme="majorHAnsi" w:hAnsiTheme="majorHAnsi"/>
          <w:b/>
          <w:bCs/>
          <w:color w:val="2F5496" w:themeColor="accent1" w:themeShade="BF"/>
          <w:sz w:val="32"/>
          <w:szCs w:val="32"/>
        </w:rPr>
      </w:pPr>
      <w:r w:rsidRPr="005619A1">
        <w:rPr>
          <w:rFonts w:asciiTheme="majorHAnsi" w:hAnsiTheme="majorHAnsi"/>
          <w:b/>
          <w:bCs/>
          <w:color w:val="2F5496" w:themeColor="accent1" w:themeShade="BF"/>
          <w:sz w:val="32"/>
          <w:szCs w:val="32"/>
        </w:rPr>
        <w:t>ET</w:t>
      </w:r>
    </w:p>
    <w:p w14:paraId="6BA0CAF8" w14:textId="77777777" w:rsidR="00FB542E" w:rsidRPr="005619A1" w:rsidRDefault="00FB542E" w:rsidP="006F7466">
      <w:pPr>
        <w:jc w:val="center"/>
        <w:rPr>
          <w:rFonts w:asciiTheme="majorHAnsi" w:hAnsiTheme="majorHAnsi"/>
          <w:b/>
          <w:bCs/>
          <w:color w:val="2F5496" w:themeColor="accent1" w:themeShade="BF"/>
          <w:sz w:val="32"/>
          <w:szCs w:val="32"/>
        </w:rPr>
      </w:pPr>
    </w:p>
    <w:p w14:paraId="3AB0DA79" w14:textId="128ACFB7" w:rsidR="006F7466" w:rsidRPr="00FB542E" w:rsidRDefault="00FB542E" w:rsidP="006F7466">
      <w:pPr>
        <w:jc w:val="center"/>
        <w:rPr>
          <w:rFonts w:asciiTheme="majorHAnsi" w:hAnsiTheme="majorHAnsi"/>
          <w:b/>
          <w:bCs/>
          <w:color w:val="2F5496" w:themeColor="accent1" w:themeShade="BF"/>
          <w:sz w:val="32"/>
          <w:szCs w:val="32"/>
        </w:rPr>
      </w:pPr>
      <w:r w:rsidRPr="00FB542E">
        <w:rPr>
          <w:rFonts w:asciiTheme="majorHAnsi" w:hAnsiTheme="majorHAnsi"/>
          <w:b/>
          <w:bCs/>
          <w:color w:val="2F5496" w:themeColor="accent1" w:themeShade="BF"/>
          <w:sz w:val="32"/>
          <w:szCs w:val="32"/>
        </w:rPr>
        <w:t>[•]</w:t>
      </w:r>
    </w:p>
    <w:p w14:paraId="2DBA166B" w14:textId="0FC32BC3" w:rsidR="006F7466" w:rsidRDefault="006F7466" w:rsidP="006F7466">
      <w:pPr>
        <w:jc w:val="center"/>
        <w:rPr>
          <w:rFonts w:asciiTheme="majorHAnsi" w:hAnsiTheme="majorHAnsi"/>
          <w:b/>
          <w:bCs/>
        </w:rPr>
      </w:pPr>
    </w:p>
    <w:p w14:paraId="4D72A431" w14:textId="77777777" w:rsidR="00FB542E" w:rsidRDefault="00FB542E" w:rsidP="006F7466">
      <w:pPr>
        <w:jc w:val="center"/>
        <w:rPr>
          <w:rFonts w:asciiTheme="majorHAnsi" w:hAnsiTheme="majorHAnsi"/>
          <w:b/>
          <w:bCs/>
        </w:rPr>
      </w:pPr>
    </w:p>
    <w:p w14:paraId="519011D6" w14:textId="1F090DB8" w:rsidR="00AB1666" w:rsidRDefault="00AB1666" w:rsidP="006F7466">
      <w:pPr>
        <w:jc w:val="center"/>
        <w:rPr>
          <w:rFonts w:asciiTheme="majorHAnsi" w:hAnsiTheme="majorHAnsi"/>
          <w:b/>
          <w:bCs/>
        </w:rPr>
      </w:pPr>
    </w:p>
    <w:p w14:paraId="3960108E" w14:textId="3567E0B8" w:rsidR="00AB1666" w:rsidRDefault="00AB1666" w:rsidP="006F7466">
      <w:pPr>
        <w:jc w:val="center"/>
        <w:rPr>
          <w:rFonts w:asciiTheme="majorHAnsi" w:hAnsiTheme="majorHAnsi"/>
          <w:b/>
          <w:bCs/>
        </w:rPr>
      </w:pPr>
    </w:p>
    <w:p w14:paraId="6D24B11B" w14:textId="33AB56D7" w:rsidR="00AB1666" w:rsidRDefault="00AB1666" w:rsidP="006F7466">
      <w:pPr>
        <w:jc w:val="center"/>
        <w:rPr>
          <w:rFonts w:asciiTheme="majorHAnsi" w:hAnsiTheme="majorHAnsi"/>
          <w:b/>
          <w:bCs/>
        </w:rPr>
      </w:pPr>
    </w:p>
    <w:p w14:paraId="4F2F3DA9" w14:textId="77777777" w:rsidR="00AB1666" w:rsidRPr="005619A1" w:rsidRDefault="00AB1666" w:rsidP="006F7466">
      <w:pPr>
        <w:jc w:val="center"/>
        <w:rPr>
          <w:rFonts w:asciiTheme="majorHAnsi" w:hAnsiTheme="majorHAnsi"/>
          <w:b/>
          <w:bCs/>
        </w:rPr>
      </w:pPr>
    </w:p>
    <w:p w14:paraId="56FAE521" w14:textId="77777777" w:rsidR="006F7466" w:rsidRPr="005619A1" w:rsidRDefault="006F7466">
      <w:pPr>
        <w:rPr>
          <w:rFonts w:asciiTheme="majorHAnsi" w:hAnsiTheme="majorHAnsi"/>
          <w:b/>
          <w:bCs/>
        </w:rPr>
      </w:pPr>
    </w:p>
    <w:p w14:paraId="41EBF0D9" w14:textId="77777777" w:rsidR="000D27ED" w:rsidRPr="005619A1" w:rsidRDefault="000D27ED" w:rsidP="000D27ED">
      <w:pPr>
        <w:jc w:val="both"/>
        <w:rPr>
          <w:rFonts w:asciiTheme="majorHAnsi" w:hAnsiTheme="majorHAnsi"/>
          <w:b/>
          <w:bCs/>
        </w:rPr>
      </w:pPr>
      <w:proofErr w:type="gramStart"/>
      <w:r w:rsidRPr="005619A1">
        <w:rPr>
          <w:rFonts w:asciiTheme="majorHAnsi" w:hAnsiTheme="majorHAnsi"/>
          <w:b/>
          <w:bCs/>
        </w:rPr>
        <w:lastRenderedPageBreak/>
        <w:t>ENTRE LES</w:t>
      </w:r>
      <w:proofErr w:type="gramEnd"/>
      <w:r w:rsidRPr="005619A1">
        <w:rPr>
          <w:rFonts w:asciiTheme="majorHAnsi" w:hAnsiTheme="majorHAnsi"/>
          <w:b/>
          <w:bCs/>
        </w:rPr>
        <w:t xml:space="preserve"> SOUSSIGNES</w:t>
      </w:r>
    </w:p>
    <w:p w14:paraId="13838D07" w14:textId="77777777" w:rsidR="000D27ED" w:rsidRPr="005619A1" w:rsidRDefault="000D27ED" w:rsidP="000D27ED">
      <w:pPr>
        <w:jc w:val="both"/>
        <w:rPr>
          <w:rFonts w:asciiTheme="majorHAnsi" w:hAnsiTheme="majorHAnsi"/>
          <w:b/>
          <w:bCs/>
        </w:rPr>
      </w:pPr>
    </w:p>
    <w:p w14:paraId="38C5F101" w14:textId="77777777" w:rsidR="000664B9" w:rsidRPr="005619A1" w:rsidRDefault="000664B9" w:rsidP="000D27ED">
      <w:pPr>
        <w:jc w:val="both"/>
        <w:rPr>
          <w:rFonts w:asciiTheme="majorHAnsi" w:hAnsiTheme="majorHAnsi"/>
          <w:b/>
          <w:bCs/>
        </w:rPr>
      </w:pPr>
    </w:p>
    <w:p w14:paraId="1CBB7454" w14:textId="256DADAF" w:rsidR="000D27ED" w:rsidRPr="00853A89" w:rsidRDefault="000D27ED" w:rsidP="00853A89">
      <w:pPr>
        <w:pStyle w:val="Paragraphedeliste"/>
        <w:numPr>
          <w:ilvl w:val="0"/>
          <w:numId w:val="33"/>
        </w:numPr>
        <w:jc w:val="both"/>
        <w:rPr>
          <w:rFonts w:asciiTheme="majorHAnsi" w:hAnsiTheme="majorHAnsi"/>
        </w:rPr>
      </w:pPr>
      <w:r w:rsidRPr="00853A89">
        <w:rPr>
          <w:rFonts w:asciiTheme="majorHAnsi" w:hAnsiTheme="majorHAnsi"/>
          <w:b/>
          <w:bCs/>
        </w:rPr>
        <w:t>[•]</w:t>
      </w:r>
      <w:r w:rsidRPr="00853A89">
        <w:rPr>
          <w:rFonts w:asciiTheme="majorHAnsi" w:hAnsiTheme="majorHAnsi"/>
        </w:rPr>
        <w:t xml:space="preserve">, société [•] </w:t>
      </w:r>
      <w:r w:rsidR="007B4410" w:rsidRPr="00853A89">
        <w:rPr>
          <w:rFonts w:asciiTheme="majorHAnsi" w:hAnsiTheme="majorHAnsi"/>
        </w:rPr>
        <w:t>[</w:t>
      </w:r>
      <w:r w:rsidRPr="00853A89">
        <w:rPr>
          <w:rFonts w:asciiTheme="majorHAnsi" w:hAnsiTheme="majorHAnsi"/>
          <w:i/>
          <w:iCs/>
        </w:rPr>
        <w:t>de droit [•]</w:t>
      </w:r>
      <w:r w:rsidR="007B4410" w:rsidRPr="00853A89">
        <w:rPr>
          <w:rFonts w:asciiTheme="majorHAnsi" w:hAnsiTheme="majorHAnsi"/>
        </w:rPr>
        <w:t>]</w:t>
      </w:r>
      <w:r w:rsidRPr="00853A89">
        <w:rPr>
          <w:rFonts w:asciiTheme="majorHAnsi" w:hAnsiTheme="majorHAnsi"/>
        </w:rPr>
        <w:t xml:space="preserve">, dont le siège social se situe [•], immatriculée au </w:t>
      </w:r>
      <w:r w:rsidRPr="00853A89">
        <w:rPr>
          <w:rFonts w:asciiTheme="majorHAnsi" w:hAnsiTheme="majorHAnsi"/>
          <w:i/>
          <w:iCs/>
        </w:rPr>
        <w:t>Registre National des Entreprise</w:t>
      </w:r>
      <w:r w:rsidR="001D49CE">
        <w:rPr>
          <w:rFonts w:asciiTheme="majorHAnsi" w:hAnsiTheme="majorHAnsi"/>
          <w:i/>
          <w:iCs/>
        </w:rPr>
        <w:t>s</w:t>
      </w:r>
      <w:r w:rsidR="007B4410" w:rsidRPr="00853A89">
        <w:rPr>
          <w:rFonts w:asciiTheme="majorHAnsi" w:hAnsiTheme="majorHAnsi"/>
          <w:i/>
          <w:iCs/>
        </w:rPr>
        <w:t xml:space="preserve"> </w:t>
      </w:r>
      <w:r w:rsidR="007B4410" w:rsidRPr="00853A89">
        <w:rPr>
          <w:rFonts w:asciiTheme="majorHAnsi" w:hAnsiTheme="majorHAnsi"/>
        </w:rPr>
        <w:t>de [•]</w:t>
      </w:r>
      <w:r w:rsidRPr="00853A89">
        <w:rPr>
          <w:rFonts w:asciiTheme="majorHAnsi" w:hAnsiTheme="majorHAnsi"/>
        </w:rPr>
        <w:t>] sous le numéro [•], représentée par [•], dûment habilité à l’effet des présentes,</w:t>
      </w:r>
    </w:p>
    <w:p w14:paraId="5E6A807F" w14:textId="77777777" w:rsidR="000664B9" w:rsidRPr="005619A1" w:rsidRDefault="000664B9" w:rsidP="000D27ED">
      <w:pPr>
        <w:jc w:val="both"/>
        <w:rPr>
          <w:rFonts w:asciiTheme="majorHAnsi" w:hAnsiTheme="majorHAnsi"/>
        </w:rPr>
      </w:pPr>
    </w:p>
    <w:p w14:paraId="36D07B01" w14:textId="77777777" w:rsidR="000D27ED" w:rsidRPr="005619A1" w:rsidRDefault="000D27ED" w:rsidP="000D27ED">
      <w:pPr>
        <w:jc w:val="both"/>
        <w:rPr>
          <w:rFonts w:asciiTheme="majorHAnsi" w:hAnsiTheme="majorHAnsi"/>
        </w:rPr>
      </w:pPr>
      <w:r w:rsidRPr="005619A1">
        <w:rPr>
          <w:rFonts w:asciiTheme="majorHAnsi" w:hAnsiTheme="majorHAnsi"/>
        </w:rPr>
        <w:t>Ci-après désignée le « </w:t>
      </w:r>
      <w:r w:rsidRPr="005619A1">
        <w:rPr>
          <w:rFonts w:asciiTheme="majorHAnsi" w:hAnsiTheme="majorHAnsi"/>
          <w:b/>
          <w:bCs/>
        </w:rPr>
        <w:t>Client</w:t>
      </w:r>
      <w:r w:rsidRPr="005619A1">
        <w:rPr>
          <w:rFonts w:asciiTheme="majorHAnsi" w:hAnsiTheme="majorHAnsi"/>
        </w:rPr>
        <w:t> »</w:t>
      </w:r>
    </w:p>
    <w:p w14:paraId="770B9A4B" w14:textId="77777777" w:rsidR="000D27ED" w:rsidRPr="005619A1" w:rsidRDefault="000D27ED" w:rsidP="000D27ED">
      <w:pPr>
        <w:jc w:val="both"/>
        <w:rPr>
          <w:rFonts w:asciiTheme="majorHAnsi" w:hAnsiTheme="majorHAnsi"/>
        </w:rPr>
      </w:pPr>
      <w:r w:rsidRPr="005619A1">
        <w:rPr>
          <w:rFonts w:asciiTheme="majorHAnsi" w:hAnsiTheme="majorHAnsi"/>
        </w:rPr>
        <w:t xml:space="preserve"> </w:t>
      </w:r>
    </w:p>
    <w:p w14:paraId="132B33A6" w14:textId="77777777" w:rsidR="000664B9" w:rsidRPr="005619A1" w:rsidRDefault="000664B9" w:rsidP="000D27ED">
      <w:pPr>
        <w:jc w:val="both"/>
        <w:rPr>
          <w:rFonts w:asciiTheme="majorHAnsi" w:hAnsiTheme="majorHAnsi"/>
        </w:rPr>
      </w:pPr>
    </w:p>
    <w:p w14:paraId="7B691947" w14:textId="77777777" w:rsidR="000D27ED" w:rsidRPr="005619A1" w:rsidRDefault="000D27ED" w:rsidP="000D27ED">
      <w:pPr>
        <w:jc w:val="both"/>
        <w:rPr>
          <w:rFonts w:asciiTheme="majorHAnsi" w:hAnsiTheme="majorHAnsi"/>
          <w:b/>
          <w:bCs/>
        </w:rPr>
      </w:pPr>
      <w:r w:rsidRPr="005619A1">
        <w:rPr>
          <w:rFonts w:asciiTheme="majorHAnsi" w:hAnsiTheme="majorHAnsi"/>
          <w:b/>
          <w:bCs/>
        </w:rPr>
        <w:t>ET</w:t>
      </w:r>
    </w:p>
    <w:p w14:paraId="09FBBEEB" w14:textId="77777777" w:rsidR="000D27ED" w:rsidRPr="005619A1" w:rsidRDefault="000D27ED" w:rsidP="000D27ED">
      <w:pPr>
        <w:jc w:val="both"/>
        <w:rPr>
          <w:rFonts w:asciiTheme="majorHAnsi" w:hAnsiTheme="majorHAnsi"/>
          <w:b/>
          <w:bCs/>
        </w:rPr>
      </w:pPr>
    </w:p>
    <w:p w14:paraId="19D7F63F" w14:textId="77777777" w:rsidR="000664B9" w:rsidRPr="005619A1" w:rsidRDefault="000664B9" w:rsidP="000D27ED">
      <w:pPr>
        <w:jc w:val="both"/>
        <w:rPr>
          <w:rFonts w:asciiTheme="majorHAnsi" w:hAnsiTheme="majorHAnsi"/>
          <w:b/>
          <w:bCs/>
        </w:rPr>
      </w:pPr>
    </w:p>
    <w:p w14:paraId="48CF4197" w14:textId="14717704" w:rsidR="007B4410" w:rsidRPr="00853A89" w:rsidRDefault="007B4410" w:rsidP="00853A89">
      <w:pPr>
        <w:pStyle w:val="Paragraphedeliste"/>
        <w:numPr>
          <w:ilvl w:val="0"/>
          <w:numId w:val="33"/>
        </w:numPr>
        <w:jc w:val="both"/>
        <w:rPr>
          <w:rFonts w:asciiTheme="majorHAnsi" w:hAnsiTheme="majorHAnsi"/>
        </w:rPr>
      </w:pPr>
      <w:r w:rsidRPr="00853A89">
        <w:rPr>
          <w:rFonts w:asciiTheme="majorHAnsi" w:hAnsiTheme="majorHAnsi"/>
          <w:b/>
          <w:bCs/>
        </w:rPr>
        <w:t>[•]</w:t>
      </w:r>
      <w:r w:rsidRPr="00853A89">
        <w:rPr>
          <w:rFonts w:asciiTheme="majorHAnsi" w:hAnsiTheme="majorHAnsi"/>
        </w:rPr>
        <w:t>, société [•] [</w:t>
      </w:r>
      <w:r w:rsidRPr="00853A89">
        <w:rPr>
          <w:rFonts w:asciiTheme="majorHAnsi" w:hAnsiTheme="majorHAnsi"/>
          <w:i/>
          <w:iCs/>
        </w:rPr>
        <w:t>de droit [•]</w:t>
      </w:r>
      <w:r w:rsidRPr="00853A89">
        <w:rPr>
          <w:rFonts w:asciiTheme="majorHAnsi" w:hAnsiTheme="majorHAnsi"/>
        </w:rPr>
        <w:t>], dont le siège social se situe [•], immatriculée au [</w:t>
      </w:r>
      <w:r w:rsidRPr="00853A89">
        <w:rPr>
          <w:rFonts w:asciiTheme="majorHAnsi" w:hAnsiTheme="majorHAnsi"/>
          <w:i/>
          <w:iCs/>
        </w:rPr>
        <w:t>Registre du Commerce et des Sociétés</w:t>
      </w:r>
      <w:r w:rsidR="001D49CE">
        <w:rPr>
          <w:rFonts w:asciiTheme="majorHAnsi" w:hAnsiTheme="majorHAnsi"/>
          <w:i/>
          <w:iCs/>
        </w:rPr>
        <w:t>]</w:t>
      </w:r>
      <w:r w:rsidRPr="00853A89">
        <w:rPr>
          <w:rFonts w:asciiTheme="majorHAnsi" w:hAnsiTheme="majorHAnsi"/>
        </w:rPr>
        <w:t xml:space="preserve"> </w:t>
      </w:r>
      <w:r w:rsidRPr="00853A89">
        <w:rPr>
          <w:rFonts w:asciiTheme="majorHAnsi" w:hAnsiTheme="majorHAnsi"/>
          <w:i/>
          <w:iCs/>
        </w:rPr>
        <w:t xml:space="preserve">de </w:t>
      </w:r>
      <w:r w:rsidR="00935455" w:rsidRPr="00853A89">
        <w:rPr>
          <w:rFonts w:asciiTheme="majorHAnsi" w:hAnsiTheme="majorHAnsi"/>
        </w:rPr>
        <w:t>[•]</w:t>
      </w:r>
      <w:r w:rsidR="00BD1ECE">
        <w:rPr>
          <w:rFonts w:asciiTheme="majorHAnsi" w:hAnsiTheme="majorHAnsi"/>
        </w:rPr>
        <w:t xml:space="preserve"> </w:t>
      </w:r>
      <w:r w:rsidRPr="00853A89">
        <w:rPr>
          <w:rFonts w:asciiTheme="majorHAnsi" w:hAnsiTheme="majorHAnsi"/>
        </w:rPr>
        <w:t>sous le numéro [•], représentée par [•], dûment habilité à l’effet des présentes,</w:t>
      </w:r>
    </w:p>
    <w:p w14:paraId="7FE5A460" w14:textId="77777777" w:rsidR="000D27ED" w:rsidRPr="005619A1" w:rsidRDefault="000D27ED" w:rsidP="000D27ED">
      <w:pPr>
        <w:jc w:val="both"/>
        <w:rPr>
          <w:rFonts w:asciiTheme="majorHAnsi" w:hAnsiTheme="majorHAnsi"/>
        </w:rPr>
      </w:pPr>
    </w:p>
    <w:p w14:paraId="27E00670" w14:textId="77777777" w:rsidR="000D27ED" w:rsidRPr="005619A1" w:rsidRDefault="000D27ED" w:rsidP="000D27ED">
      <w:pPr>
        <w:jc w:val="both"/>
        <w:rPr>
          <w:rFonts w:asciiTheme="majorHAnsi" w:hAnsiTheme="majorHAnsi"/>
        </w:rPr>
      </w:pPr>
      <w:r w:rsidRPr="005619A1">
        <w:rPr>
          <w:rFonts w:asciiTheme="majorHAnsi" w:hAnsiTheme="majorHAnsi"/>
        </w:rPr>
        <w:t>Ci-après désignée le « </w:t>
      </w:r>
      <w:r w:rsidRPr="005619A1">
        <w:rPr>
          <w:rFonts w:asciiTheme="majorHAnsi" w:hAnsiTheme="majorHAnsi"/>
          <w:b/>
          <w:bCs/>
        </w:rPr>
        <w:t>Prestataire</w:t>
      </w:r>
      <w:r w:rsidRPr="005619A1">
        <w:rPr>
          <w:rFonts w:asciiTheme="majorHAnsi" w:hAnsiTheme="majorHAnsi"/>
        </w:rPr>
        <w:t> »</w:t>
      </w:r>
    </w:p>
    <w:p w14:paraId="5863D16D" w14:textId="77777777" w:rsidR="000D27ED" w:rsidRPr="005619A1" w:rsidRDefault="000D27ED">
      <w:pPr>
        <w:rPr>
          <w:rFonts w:asciiTheme="majorHAnsi" w:hAnsiTheme="majorHAnsi"/>
          <w:b/>
          <w:bCs/>
        </w:rPr>
      </w:pPr>
    </w:p>
    <w:p w14:paraId="08661B2B" w14:textId="77777777" w:rsidR="000664B9" w:rsidRPr="005619A1" w:rsidRDefault="000664B9">
      <w:pPr>
        <w:rPr>
          <w:rFonts w:asciiTheme="majorHAnsi" w:hAnsiTheme="majorHAnsi"/>
          <w:b/>
          <w:bCs/>
        </w:rPr>
      </w:pPr>
    </w:p>
    <w:p w14:paraId="502CE88F" w14:textId="77777777" w:rsidR="000D27ED" w:rsidRPr="005619A1" w:rsidRDefault="000D27ED">
      <w:pPr>
        <w:rPr>
          <w:rFonts w:asciiTheme="majorHAnsi" w:hAnsiTheme="majorHAnsi"/>
        </w:rPr>
      </w:pPr>
      <w:r w:rsidRPr="005619A1">
        <w:rPr>
          <w:rFonts w:asciiTheme="majorHAnsi" w:hAnsiTheme="majorHAnsi"/>
        </w:rPr>
        <w:t>Lesquelles sont ci-après désignées collectivement les « </w:t>
      </w:r>
      <w:r w:rsidRPr="005619A1">
        <w:rPr>
          <w:rFonts w:asciiTheme="majorHAnsi" w:hAnsiTheme="majorHAnsi"/>
          <w:b/>
          <w:bCs/>
        </w:rPr>
        <w:t>Parties</w:t>
      </w:r>
      <w:r w:rsidRPr="005619A1">
        <w:rPr>
          <w:rFonts w:asciiTheme="majorHAnsi" w:hAnsiTheme="majorHAnsi"/>
        </w:rPr>
        <w:t> » et individuellement une « </w:t>
      </w:r>
      <w:r w:rsidRPr="005619A1">
        <w:rPr>
          <w:rFonts w:asciiTheme="majorHAnsi" w:hAnsiTheme="majorHAnsi"/>
          <w:b/>
          <w:bCs/>
        </w:rPr>
        <w:t>Partie</w:t>
      </w:r>
      <w:r w:rsidRPr="005619A1">
        <w:rPr>
          <w:rFonts w:asciiTheme="majorHAnsi" w:hAnsiTheme="majorHAnsi"/>
        </w:rPr>
        <w:t> ».</w:t>
      </w:r>
      <w:r w:rsidRPr="005619A1">
        <w:rPr>
          <w:rFonts w:asciiTheme="majorHAnsi" w:hAnsiTheme="majorHAnsi"/>
        </w:rPr>
        <w:br w:type="page"/>
      </w:r>
    </w:p>
    <w:p w14:paraId="5E71C70A" w14:textId="729CC6F8" w:rsidR="00607A4B" w:rsidRDefault="00017E06">
      <w:pPr>
        <w:pStyle w:val="TM1"/>
        <w:rPr>
          <w:rFonts w:eastAsiaTheme="minorEastAsia"/>
          <w:noProof/>
          <w:lang w:eastAsia="fr-FR"/>
        </w:rPr>
      </w:pPr>
      <w:r>
        <w:rPr>
          <w:rFonts w:asciiTheme="majorHAnsi" w:hAnsiTheme="majorHAnsi"/>
          <w:b/>
          <w:bCs/>
        </w:rPr>
        <w:lastRenderedPageBreak/>
        <w:fldChar w:fldCharType="begin"/>
      </w:r>
      <w:r>
        <w:rPr>
          <w:rFonts w:asciiTheme="majorHAnsi" w:hAnsiTheme="majorHAnsi"/>
          <w:b/>
          <w:bCs/>
        </w:rPr>
        <w:instrText xml:space="preserve"> TOC \o "1-4" \h \z \u </w:instrText>
      </w:r>
      <w:r>
        <w:rPr>
          <w:rFonts w:asciiTheme="majorHAnsi" w:hAnsiTheme="majorHAnsi"/>
          <w:b/>
          <w:bCs/>
        </w:rPr>
        <w:fldChar w:fldCharType="separate"/>
      </w:r>
      <w:hyperlink w:anchor="_Toc35962283" w:history="1">
        <w:r w:rsidR="00607A4B" w:rsidRPr="00BE7EF8">
          <w:rPr>
            <w:rStyle w:val="Lienhypertexte"/>
            <w:noProof/>
          </w:rPr>
          <w:t>PREAMBULE</w:t>
        </w:r>
        <w:r w:rsidR="00607A4B">
          <w:rPr>
            <w:noProof/>
            <w:webHidden/>
          </w:rPr>
          <w:tab/>
        </w:r>
        <w:r w:rsidR="00607A4B">
          <w:rPr>
            <w:noProof/>
            <w:webHidden/>
          </w:rPr>
          <w:fldChar w:fldCharType="begin"/>
        </w:r>
        <w:r w:rsidR="00607A4B">
          <w:rPr>
            <w:noProof/>
            <w:webHidden/>
          </w:rPr>
          <w:instrText xml:space="preserve"> PAGEREF _Toc35962283 \h </w:instrText>
        </w:r>
        <w:r w:rsidR="00607A4B">
          <w:rPr>
            <w:noProof/>
            <w:webHidden/>
          </w:rPr>
        </w:r>
        <w:r w:rsidR="00607A4B">
          <w:rPr>
            <w:noProof/>
            <w:webHidden/>
          </w:rPr>
          <w:fldChar w:fldCharType="separate"/>
        </w:r>
        <w:r w:rsidR="00607A4B">
          <w:rPr>
            <w:noProof/>
            <w:webHidden/>
          </w:rPr>
          <w:t>5</w:t>
        </w:r>
        <w:r w:rsidR="00607A4B">
          <w:rPr>
            <w:noProof/>
            <w:webHidden/>
          </w:rPr>
          <w:fldChar w:fldCharType="end"/>
        </w:r>
      </w:hyperlink>
    </w:p>
    <w:p w14:paraId="4DEDA525" w14:textId="4801A37E" w:rsidR="00607A4B" w:rsidRDefault="00607A4B">
      <w:pPr>
        <w:pStyle w:val="TM1"/>
        <w:tabs>
          <w:tab w:val="left" w:pos="440"/>
        </w:tabs>
        <w:rPr>
          <w:rFonts w:eastAsiaTheme="minorEastAsia"/>
          <w:noProof/>
          <w:lang w:eastAsia="fr-FR"/>
        </w:rPr>
      </w:pPr>
      <w:hyperlink w:anchor="_Toc35962284" w:history="1">
        <w:r w:rsidRPr="00BE7EF8">
          <w:rPr>
            <w:rStyle w:val="Lienhypertexte"/>
            <w:noProof/>
          </w:rPr>
          <w:t>1.</w:t>
        </w:r>
        <w:r>
          <w:rPr>
            <w:rFonts w:eastAsiaTheme="minorEastAsia"/>
            <w:noProof/>
            <w:lang w:eastAsia="fr-FR"/>
          </w:rPr>
          <w:tab/>
        </w:r>
        <w:r w:rsidRPr="00BE7EF8">
          <w:rPr>
            <w:rStyle w:val="Lienhypertexte"/>
            <w:noProof/>
          </w:rPr>
          <w:t>DEFINITION</w:t>
        </w:r>
        <w:r>
          <w:rPr>
            <w:noProof/>
            <w:webHidden/>
          </w:rPr>
          <w:tab/>
        </w:r>
        <w:r>
          <w:rPr>
            <w:noProof/>
            <w:webHidden/>
          </w:rPr>
          <w:fldChar w:fldCharType="begin"/>
        </w:r>
        <w:r>
          <w:rPr>
            <w:noProof/>
            <w:webHidden/>
          </w:rPr>
          <w:instrText xml:space="preserve"> PAGEREF _Toc35962284 \h </w:instrText>
        </w:r>
        <w:r>
          <w:rPr>
            <w:noProof/>
            <w:webHidden/>
          </w:rPr>
        </w:r>
        <w:r>
          <w:rPr>
            <w:noProof/>
            <w:webHidden/>
          </w:rPr>
          <w:fldChar w:fldCharType="separate"/>
        </w:r>
        <w:r>
          <w:rPr>
            <w:noProof/>
            <w:webHidden/>
          </w:rPr>
          <w:t>5</w:t>
        </w:r>
        <w:r>
          <w:rPr>
            <w:noProof/>
            <w:webHidden/>
          </w:rPr>
          <w:fldChar w:fldCharType="end"/>
        </w:r>
      </w:hyperlink>
    </w:p>
    <w:p w14:paraId="30E56677" w14:textId="763D7C0F" w:rsidR="00607A4B" w:rsidRDefault="00607A4B">
      <w:pPr>
        <w:pStyle w:val="TM1"/>
        <w:tabs>
          <w:tab w:val="left" w:pos="440"/>
        </w:tabs>
        <w:rPr>
          <w:rFonts w:eastAsiaTheme="minorEastAsia"/>
          <w:noProof/>
          <w:lang w:eastAsia="fr-FR"/>
        </w:rPr>
      </w:pPr>
      <w:hyperlink w:anchor="_Toc35962285" w:history="1">
        <w:r w:rsidRPr="00BE7EF8">
          <w:rPr>
            <w:rStyle w:val="Lienhypertexte"/>
            <w:noProof/>
          </w:rPr>
          <w:t>2.</w:t>
        </w:r>
        <w:r>
          <w:rPr>
            <w:rFonts w:eastAsiaTheme="minorEastAsia"/>
            <w:noProof/>
            <w:lang w:eastAsia="fr-FR"/>
          </w:rPr>
          <w:tab/>
        </w:r>
        <w:r w:rsidRPr="00BE7EF8">
          <w:rPr>
            <w:rStyle w:val="Lienhypertexte"/>
            <w:noProof/>
          </w:rPr>
          <w:t>OBJET DU CONTRAT</w:t>
        </w:r>
        <w:r>
          <w:rPr>
            <w:noProof/>
            <w:webHidden/>
          </w:rPr>
          <w:tab/>
        </w:r>
        <w:r>
          <w:rPr>
            <w:noProof/>
            <w:webHidden/>
          </w:rPr>
          <w:fldChar w:fldCharType="begin"/>
        </w:r>
        <w:r>
          <w:rPr>
            <w:noProof/>
            <w:webHidden/>
          </w:rPr>
          <w:instrText xml:space="preserve"> PAGEREF _Toc35962285 \h </w:instrText>
        </w:r>
        <w:r>
          <w:rPr>
            <w:noProof/>
            <w:webHidden/>
          </w:rPr>
        </w:r>
        <w:r>
          <w:rPr>
            <w:noProof/>
            <w:webHidden/>
          </w:rPr>
          <w:fldChar w:fldCharType="separate"/>
        </w:r>
        <w:r>
          <w:rPr>
            <w:noProof/>
            <w:webHidden/>
          </w:rPr>
          <w:t>7</w:t>
        </w:r>
        <w:r>
          <w:rPr>
            <w:noProof/>
            <w:webHidden/>
          </w:rPr>
          <w:fldChar w:fldCharType="end"/>
        </w:r>
      </w:hyperlink>
    </w:p>
    <w:p w14:paraId="6B98BDE4" w14:textId="0232F338" w:rsidR="00607A4B" w:rsidRDefault="00607A4B">
      <w:pPr>
        <w:pStyle w:val="TM2"/>
        <w:rPr>
          <w:rFonts w:eastAsiaTheme="minorEastAsia"/>
          <w:noProof/>
          <w:lang w:eastAsia="fr-FR"/>
        </w:rPr>
      </w:pPr>
      <w:hyperlink w:anchor="_Toc35962286" w:history="1">
        <w:r w:rsidRPr="00BE7EF8">
          <w:rPr>
            <w:rStyle w:val="Lienhypertexte"/>
            <w:noProof/>
          </w:rPr>
          <w:t>2.1.</w:t>
        </w:r>
        <w:r>
          <w:rPr>
            <w:rFonts w:eastAsiaTheme="minorEastAsia"/>
            <w:noProof/>
            <w:lang w:eastAsia="fr-FR"/>
          </w:rPr>
          <w:tab/>
        </w:r>
        <w:r w:rsidRPr="00BE7EF8">
          <w:rPr>
            <w:rStyle w:val="Lienhypertexte"/>
            <w:noProof/>
          </w:rPr>
          <w:t>Conception, réalisation, installation, et Mise en Service</w:t>
        </w:r>
        <w:r>
          <w:rPr>
            <w:noProof/>
            <w:webHidden/>
          </w:rPr>
          <w:tab/>
        </w:r>
        <w:r>
          <w:rPr>
            <w:noProof/>
            <w:webHidden/>
          </w:rPr>
          <w:fldChar w:fldCharType="begin"/>
        </w:r>
        <w:r>
          <w:rPr>
            <w:noProof/>
            <w:webHidden/>
          </w:rPr>
          <w:instrText xml:space="preserve"> PAGEREF _Toc35962286 \h </w:instrText>
        </w:r>
        <w:r>
          <w:rPr>
            <w:noProof/>
            <w:webHidden/>
          </w:rPr>
        </w:r>
        <w:r>
          <w:rPr>
            <w:noProof/>
            <w:webHidden/>
          </w:rPr>
          <w:fldChar w:fldCharType="separate"/>
        </w:r>
        <w:r>
          <w:rPr>
            <w:noProof/>
            <w:webHidden/>
          </w:rPr>
          <w:t>7</w:t>
        </w:r>
        <w:r>
          <w:rPr>
            <w:noProof/>
            <w:webHidden/>
          </w:rPr>
          <w:fldChar w:fldCharType="end"/>
        </w:r>
      </w:hyperlink>
    </w:p>
    <w:p w14:paraId="5DB9CBC9" w14:textId="0322ECBF" w:rsidR="00607A4B" w:rsidRDefault="00607A4B">
      <w:pPr>
        <w:pStyle w:val="TM2"/>
        <w:rPr>
          <w:rFonts w:eastAsiaTheme="minorEastAsia"/>
          <w:noProof/>
          <w:lang w:eastAsia="fr-FR"/>
        </w:rPr>
      </w:pPr>
      <w:hyperlink w:anchor="_Toc35962287" w:history="1">
        <w:r w:rsidRPr="00BE7EF8">
          <w:rPr>
            <w:rStyle w:val="Lienhypertexte"/>
            <w:noProof/>
          </w:rPr>
          <w:t>2.2.</w:t>
        </w:r>
        <w:r>
          <w:rPr>
            <w:rFonts w:eastAsiaTheme="minorEastAsia"/>
            <w:noProof/>
            <w:lang w:eastAsia="fr-FR"/>
          </w:rPr>
          <w:tab/>
        </w:r>
        <w:r w:rsidRPr="00BE7EF8">
          <w:rPr>
            <w:rStyle w:val="Lienhypertexte"/>
            <w:noProof/>
          </w:rPr>
          <w:t>Documents contractuels</w:t>
        </w:r>
        <w:r>
          <w:rPr>
            <w:noProof/>
            <w:webHidden/>
          </w:rPr>
          <w:tab/>
        </w:r>
        <w:r>
          <w:rPr>
            <w:noProof/>
            <w:webHidden/>
          </w:rPr>
          <w:fldChar w:fldCharType="begin"/>
        </w:r>
        <w:r>
          <w:rPr>
            <w:noProof/>
            <w:webHidden/>
          </w:rPr>
          <w:instrText xml:space="preserve"> PAGEREF _Toc35962287 \h </w:instrText>
        </w:r>
        <w:r>
          <w:rPr>
            <w:noProof/>
            <w:webHidden/>
          </w:rPr>
        </w:r>
        <w:r>
          <w:rPr>
            <w:noProof/>
            <w:webHidden/>
          </w:rPr>
          <w:fldChar w:fldCharType="separate"/>
        </w:r>
        <w:r>
          <w:rPr>
            <w:noProof/>
            <w:webHidden/>
          </w:rPr>
          <w:t>7</w:t>
        </w:r>
        <w:r>
          <w:rPr>
            <w:noProof/>
            <w:webHidden/>
          </w:rPr>
          <w:fldChar w:fldCharType="end"/>
        </w:r>
      </w:hyperlink>
    </w:p>
    <w:p w14:paraId="3BCBD6E1" w14:textId="17DF5915" w:rsidR="00607A4B" w:rsidRDefault="00607A4B">
      <w:pPr>
        <w:pStyle w:val="TM2"/>
        <w:rPr>
          <w:rFonts w:eastAsiaTheme="minorEastAsia"/>
          <w:noProof/>
          <w:lang w:eastAsia="fr-FR"/>
        </w:rPr>
      </w:pPr>
      <w:hyperlink w:anchor="_Toc35962288" w:history="1">
        <w:r w:rsidRPr="00BE7EF8">
          <w:rPr>
            <w:rStyle w:val="Lienhypertexte"/>
            <w:noProof/>
          </w:rPr>
          <w:t>2.3.</w:t>
        </w:r>
        <w:r>
          <w:rPr>
            <w:rFonts w:eastAsiaTheme="minorEastAsia"/>
            <w:noProof/>
            <w:lang w:eastAsia="fr-FR"/>
          </w:rPr>
          <w:tab/>
        </w:r>
        <w:r w:rsidRPr="00BE7EF8">
          <w:rPr>
            <w:rStyle w:val="Lienhypertexte"/>
            <w:noProof/>
          </w:rPr>
          <w:t>Etendue des Travaux</w:t>
        </w:r>
        <w:r>
          <w:rPr>
            <w:noProof/>
            <w:webHidden/>
          </w:rPr>
          <w:tab/>
        </w:r>
        <w:r>
          <w:rPr>
            <w:noProof/>
            <w:webHidden/>
          </w:rPr>
          <w:fldChar w:fldCharType="begin"/>
        </w:r>
        <w:r>
          <w:rPr>
            <w:noProof/>
            <w:webHidden/>
          </w:rPr>
          <w:instrText xml:space="preserve"> PAGEREF _Toc35962288 \h </w:instrText>
        </w:r>
        <w:r>
          <w:rPr>
            <w:noProof/>
            <w:webHidden/>
          </w:rPr>
        </w:r>
        <w:r>
          <w:rPr>
            <w:noProof/>
            <w:webHidden/>
          </w:rPr>
          <w:fldChar w:fldCharType="separate"/>
        </w:r>
        <w:r>
          <w:rPr>
            <w:noProof/>
            <w:webHidden/>
          </w:rPr>
          <w:t>7</w:t>
        </w:r>
        <w:r>
          <w:rPr>
            <w:noProof/>
            <w:webHidden/>
          </w:rPr>
          <w:fldChar w:fldCharType="end"/>
        </w:r>
      </w:hyperlink>
    </w:p>
    <w:p w14:paraId="15FF4F0E" w14:textId="7E474F80" w:rsidR="00607A4B" w:rsidRDefault="00607A4B">
      <w:pPr>
        <w:pStyle w:val="TM2"/>
        <w:rPr>
          <w:rFonts w:eastAsiaTheme="minorEastAsia"/>
          <w:noProof/>
          <w:lang w:eastAsia="fr-FR"/>
        </w:rPr>
      </w:pPr>
      <w:hyperlink w:anchor="_Toc35962289" w:history="1">
        <w:r w:rsidRPr="00BE7EF8">
          <w:rPr>
            <w:rStyle w:val="Lienhypertexte"/>
            <w:noProof/>
          </w:rPr>
          <w:t>2.4.</w:t>
        </w:r>
        <w:r>
          <w:rPr>
            <w:rFonts w:eastAsiaTheme="minorEastAsia"/>
            <w:noProof/>
            <w:lang w:eastAsia="fr-FR"/>
          </w:rPr>
          <w:tab/>
        </w:r>
        <w:r w:rsidRPr="00BE7EF8">
          <w:rPr>
            <w:rStyle w:val="Lienhypertexte"/>
            <w:noProof/>
          </w:rPr>
          <w:t>Limites aux services fournis au titre du Contrat</w:t>
        </w:r>
        <w:r>
          <w:rPr>
            <w:noProof/>
            <w:webHidden/>
          </w:rPr>
          <w:tab/>
        </w:r>
        <w:r>
          <w:rPr>
            <w:noProof/>
            <w:webHidden/>
          </w:rPr>
          <w:fldChar w:fldCharType="begin"/>
        </w:r>
        <w:r>
          <w:rPr>
            <w:noProof/>
            <w:webHidden/>
          </w:rPr>
          <w:instrText xml:space="preserve"> PAGEREF _Toc35962289 \h </w:instrText>
        </w:r>
        <w:r>
          <w:rPr>
            <w:noProof/>
            <w:webHidden/>
          </w:rPr>
        </w:r>
        <w:r>
          <w:rPr>
            <w:noProof/>
            <w:webHidden/>
          </w:rPr>
          <w:fldChar w:fldCharType="separate"/>
        </w:r>
        <w:r>
          <w:rPr>
            <w:noProof/>
            <w:webHidden/>
          </w:rPr>
          <w:t>8</w:t>
        </w:r>
        <w:r>
          <w:rPr>
            <w:noProof/>
            <w:webHidden/>
          </w:rPr>
          <w:fldChar w:fldCharType="end"/>
        </w:r>
      </w:hyperlink>
    </w:p>
    <w:p w14:paraId="7E889357" w14:textId="43E4592F" w:rsidR="00607A4B" w:rsidRDefault="00607A4B">
      <w:pPr>
        <w:pStyle w:val="TM1"/>
        <w:tabs>
          <w:tab w:val="left" w:pos="440"/>
        </w:tabs>
        <w:rPr>
          <w:rFonts w:eastAsiaTheme="minorEastAsia"/>
          <w:noProof/>
          <w:lang w:eastAsia="fr-FR"/>
        </w:rPr>
      </w:pPr>
      <w:hyperlink w:anchor="_Toc35962290" w:history="1">
        <w:r w:rsidRPr="00BE7EF8">
          <w:rPr>
            <w:rStyle w:val="Lienhypertexte"/>
            <w:noProof/>
          </w:rPr>
          <w:t>3.</w:t>
        </w:r>
        <w:r>
          <w:rPr>
            <w:rFonts w:eastAsiaTheme="minorEastAsia"/>
            <w:noProof/>
            <w:lang w:eastAsia="fr-FR"/>
          </w:rPr>
          <w:tab/>
        </w:r>
        <w:r w:rsidRPr="00BE7EF8">
          <w:rPr>
            <w:rStyle w:val="Lienhypertexte"/>
            <w:noProof/>
          </w:rPr>
          <w:t>OBLIGATIONS DES PARTIES</w:t>
        </w:r>
        <w:r>
          <w:rPr>
            <w:noProof/>
            <w:webHidden/>
          </w:rPr>
          <w:tab/>
        </w:r>
        <w:r>
          <w:rPr>
            <w:noProof/>
            <w:webHidden/>
          </w:rPr>
          <w:fldChar w:fldCharType="begin"/>
        </w:r>
        <w:r>
          <w:rPr>
            <w:noProof/>
            <w:webHidden/>
          </w:rPr>
          <w:instrText xml:space="preserve"> PAGEREF _Toc35962290 \h </w:instrText>
        </w:r>
        <w:r>
          <w:rPr>
            <w:noProof/>
            <w:webHidden/>
          </w:rPr>
        </w:r>
        <w:r>
          <w:rPr>
            <w:noProof/>
            <w:webHidden/>
          </w:rPr>
          <w:fldChar w:fldCharType="separate"/>
        </w:r>
        <w:r>
          <w:rPr>
            <w:noProof/>
            <w:webHidden/>
          </w:rPr>
          <w:t>8</w:t>
        </w:r>
        <w:r>
          <w:rPr>
            <w:noProof/>
            <w:webHidden/>
          </w:rPr>
          <w:fldChar w:fldCharType="end"/>
        </w:r>
      </w:hyperlink>
    </w:p>
    <w:p w14:paraId="588966D7" w14:textId="14FA63FE" w:rsidR="00607A4B" w:rsidRDefault="00607A4B">
      <w:pPr>
        <w:pStyle w:val="TM2"/>
        <w:rPr>
          <w:rFonts w:eastAsiaTheme="minorEastAsia"/>
          <w:noProof/>
          <w:lang w:eastAsia="fr-FR"/>
        </w:rPr>
      </w:pPr>
      <w:hyperlink w:anchor="_Toc35962291" w:history="1">
        <w:r w:rsidRPr="00BE7EF8">
          <w:rPr>
            <w:rStyle w:val="Lienhypertexte"/>
            <w:noProof/>
          </w:rPr>
          <w:t>3.1.</w:t>
        </w:r>
        <w:r>
          <w:rPr>
            <w:rFonts w:eastAsiaTheme="minorEastAsia"/>
            <w:noProof/>
            <w:lang w:eastAsia="fr-FR"/>
          </w:rPr>
          <w:tab/>
        </w:r>
        <w:r w:rsidRPr="00BE7EF8">
          <w:rPr>
            <w:rStyle w:val="Lienhypertexte"/>
            <w:noProof/>
          </w:rPr>
          <w:t>Obligations du Prestataire</w:t>
        </w:r>
        <w:r>
          <w:rPr>
            <w:noProof/>
            <w:webHidden/>
          </w:rPr>
          <w:tab/>
        </w:r>
        <w:r>
          <w:rPr>
            <w:noProof/>
            <w:webHidden/>
          </w:rPr>
          <w:fldChar w:fldCharType="begin"/>
        </w:r>
        <w:r>
          <w:rPr>
            <w:noProof/>
            <w:webHidden/>
          </w:rPr>
          <w:instrText xml:space="preserve"> PAGEREF _Toc35962291 \h </w:instrText>
        </w:r>
        <w:r>
          <w:rPr>
            <w:noProof/>
            <w:webHidden/>
          </w:rPr>
        </w:r>
        <w:r>
          <w:rPr>
            <w:noProof/>
            <w:webHidden/>
          </w:rPr>
          <w:fldChar w:fldCharType="separate"/>
        </w:r>
        <w:r>
          <w:rPr>
            <w:noProof/>
            <w:webHidden/>
          </w:rPr>
          <w:t>8</w:t>
        </w:r>
        <w:r>
          <w:rPr>
            <w:noProof/>
            <w:webHidden/>
          </w:rPr>
          <w:fldChar w:fldCharType="end"/>
        </w:r>
      </w:hyperlink>
    </w:p>
    <w:p w14:paraId="2A3B3839" w14:textId="07F822DB" w:rsidR="00607A4B" w:rsidRDefault="00607A4B">
      <w:pPr>
        <w:pStyle w:val="TM2"/>
        <w:rPr>
          <w:rFonts w:eastAsiaTheme="minorEastAsia"/>
          <w:noProof/>
          <w:lang w:eastAsia="fr-FR"/>
        </w:rPr>
      </w:pPr>
      <w:hyperlink w:anchor="_Toc35962292" w:history="1">
        <w:r w:rsidRPr="00BE7EF8">
          <w:rPr>
            <w:rStyle w:val="Lienhypertexte"/>
            <w:noProof/>
          </w:rPr>
          <w:t>3.2.</w:t>
        </w:r>
        <w:r>
          <w:rPr>
            <w:rFonts w:eastAsiaTheme="minorEastAsia"/>
            <w:noProof/>
            <w:lang w:eastAsia="fr-FR"/>
          </w:rPr>
          <w:tab/>
        </w:r>
        <w:r w:rsidRPr="00BE7EF8">
          <w:rPr>
            <w:rStyle w:val="Lienhypertexte"/>
            <w:noProof/>
          </w:rPr>
          <w:t>Obligations du Client</w:t>
        </w:r>
        <w:r>
          <w:rPr>
            <w:noProof/>
            <w:webHidden/>
          </w:rPr>
          <w:tab/>
        </w:r>
        <w:r>
          <w:rPr>
            <w:noProof/>
            <w:webHidden/>
          </w:rPr>
          <w:fldChar w:fldCharType="begin"/>
        </w:r>
        <w:r>
          <w:rPr>
            <w:noProof/>
            <w:webHidden/>
          </w:rPr>
          <w:instrText xml:space="preserve"> PAGEREF _Toc35962292 \h </w:instrText>
        </w:r>
        <w:r>
          <w:rPr>
            <w:noProof/>
            <w:webHidden/>
          </w:rPr>
        </w:r>
        <w:r>
          <w:rPr>
            <w:noProof/>
            <w:webHidden/>
          </w:rPr>
          <w:fldChar w:fldCharType="separate"/>
        </w:r>
        <w:r>
          <w:rPr>
            <w:noProof/>
            <w:webHidden/>
          </w:rPr>
          <w:t>9</w:t>
        </w:r>
        <w:r>
          <w:rPr>
            <w:noProof/>
            <w:webHidden/>
          </w:rPr>
          <w:fldChar w:fldCharType="end"/>
        </w:r>
      </w:hyperlink>
    </w:p>
    <w:p w14:paraId="3CE8AEAF" w14:textId="736834E6" w:rsidR="00607A4B" w:rsidRDefault="00607A4B">
      <w:pPr>
        <w:pStyle w:val="TM1"/>
        <w:tabs>
          <w:tab w:val="left" w:pos="440"/>
        </w:tabs>
        <w:rPr>
          <w:rFonts w:eastAsiaTheme="minorEastAsia"/>
          <w:noProof/>
          <w:lang w:eastAsia="fr-FR"/>
        </w:rPr>
      </w:pPr>
      <w:hyperlink w:anchor="_Toc35962293" w:history="1">
        <w:r w:rsidRPr="00BE7EF8">
          <w:rPr>
            <w:rStyle w:val="Lienhypertexte"/>
            <w:noProof/>
          </w:rPr>
          <w:t>4.</w:t>
        </w:r>
        <w:r>
          <w:rPr>
            <w:rFonts w:eastAsiaTheme="minorEastAsia"/>
            <w:noProof/>
            <w:lang w:eastAsia="fr-FR"/>
          </w:rPr>
          <w:tab/>
        </w:r>
        <w:r w:rsidRPr="00BE7EF8">
          <w:rPr>
            <w:rStyle w:val="Lienhypertexte"/>
            <w:noProof/>
          </w:rPr>
          <w:t>MISE EN SERVICE ET ESSAIS DE PERFORMANCE</w:t>
        </w:r>
        <w:r>
          <w:rPr>
            <w:noProof/>
            <w:webHidden/>
          </w:rPr>
          <w:tab/>
        </w:r>
        <w:r>
          <w:rPr>
            <w:noProof/>
            <w:webHidden/>
          </w:rPr>
          <w:fldChar w:fldCharType="begin"/>
        </w:r>
        <w:r>
          <w:rPr>
            <w:noProof/>
            <w:webHidden/>
          </w:rPr>
          <w:instrText xml:space="preserve"> PAGEREF _Toc35962293 \h </w:instrText>
        </w:r>
        <w:r>
          <w:rPr>
            <w:noProof/>
            <w:webHidden/>
          </w:rPr>
        </w:r>
        <w:r>
          <w:rPr>
            <w:noProof/>
            <w:webHidden/>
          </w:rPr>
          <w:fldChar w:fldCharType="separate"/>
        </w:r>
        <w:r>
          <w:rPr>
            <w:noProof/>
            <w:webHidden/>
          </w:rPr>
          <w:t>10</w:t>
        </w:r>
        <w:r>
          <w:rPr>
            <w:noProof/>
            <w:webHidden/>
          </w:rPr>
          <w:fldChar w:fldCharType="end"/>
        </w:r>
      </w:hyperlink>
    </w:p>
    <w:p w14:paraId="45825075" w14:textId="47FEC9C7" w:rsidR="00607A4B" w:rsidRDefault="00607A4B">
      <w:pPr>
        <w:pStyle w:val="TM2"/>
        <w:rPr>
          <w:rFonts w:eastAsiaTheme="minorEastAsia"/>
          <w:noProof/>
          <w:lang w:eastAsia="fr-FR"/>
        </w:rPr>
      </w:pPr>
      <w:hyperlink w:anchor="_Toc35962294" w:history="1">
        <w:r w:rsidRPr="00BE7EF8">
          <w:rPr>
            <w:rStyle w:val="Lienhypertexte"/>
            <w:noProof/>
          </w:rPr>
          <w:t>4.1.</w:t>
        </w:r>
        <w:r>
          <w:rPr>
            <w:rFonts w:eastAsiaTheme="minorEastAsia"/>
            <w:noProof/>
            <w:lang w:eastAsia="fr-FR"/>
          </w:rPr>
          <w:tab/>
        </w:r>
        <w:r w:rsidRPr="00BE7EF8">
          <w:rPr>
            <w:rStyle w:val="Lienhypertexte"/>
            <w:noProof/>
          </w:rPr>
          <w:t>Réception Mécanique</w:t>
        </w:r>
        <w:r>
          <w:rPr>
            <w:noProof/>
            <w:webHidden/>
          </w:rPr>
          <w:tab/>
        </w:r>
        <w:r>
          <w:rPr>
            <w:noProof/>
            <w:webHidden/>
          </w:rPr>
          <w:fldChar w:fldCharType="begin"/>
        </w:r>
        <w:r>
          <w:rPr>
            <w:noProof/>
            <w:webHidden/>
          </w:rPr>
          <w:instrText xml:space="preserve"> PAGEREF _Toc35962294 \h </w:instrText>
        </w:r>
        <w:r>
          <w:rPr>
            <w:noProof/>
            <w:webHidden/>
          </w:rPr>
        </w:r>
        <w:r>
          <w:rPr>
            <w:noProof/>
            <w:webHidden/>
          </w:rPr>
          <w:fldChar w:fldCharType="separate"/>
        </w:r>
        <w:r>
          <w:rPr>
            <w:noProof/>
            <w:webHidden/>
          </w:rPr>
          <w:t>10</w:t>
        </w:r>
        <w:r>
          <w:rPr>
            <w:noProof/>
            <w:webHidden/>
          </w:rPr>
          <w:fldChar w:fldCharType="end"/>
        </w:r>
      </w:hyperlink>
    </w:p>
    <w:p w14:paraId="33556D06" w14:textId="555DC198" w:rsidR="00607A4B" w:rsidRDefault="00607A4B">
      <w:pPr>
        <w:pStyle w:val="TM2"/>
        <w:rPr>
          <w:rFonts w:eastAsiaTheme="minorEastAsia"/>
          <w:noProof/>
          <w:lang w:eastAsia="fr-FR"/>
        </w:rPr>
      </w:pPr>
      <w:hyperlink w:anchor="_Toc35962295" w:history="1">
        <w:r w:rsidRPr="00BE7EF8">
          <w:rPr>
            <w:rStyle w:val="Lienhypertexte"/>
            <w:noProof/>
          </w:rPr>
          <w:t>4.2.</w:t>
        </w:r>
        <w:r>
          <w:rPr>
            <w:rFonts w:eastAsiaTheme="minorEastAsia"/>
            <w:noProof/>
            <w:lang w:eastAsia="fr-FR"/>
          </w:rPr>
          <w:tab/>
        </w:r>
        <w:r w:rsidRPr="00BE7EF8">
          <w:rPr>
            <w:rStyle w:val="Lienhypertexte"/>
            <w:noProof/>
          </w:rPr>
          <w:t>Mise en Service</w:t>
        </w:r>
        <w:r>
          <w:rPr>
            <w:noProof/>
            <w:webHidden/>
          </w:rPr>
          <w:tab/>
        </w:r>
        <w:r>
          <w:rPr>
            <w:noProof/>
            <w:webHidden/>
          </w:rPr>
          <w:fldChar w:fldCharType="begin"/>
        </w:r>
        <w:r>
          <w:rPr>
            <w:noProof/>
            <w:webHidden/>
          </w:rPr>
          <w:instrText xml:space="preserve"> PAGEREF _Toc35962295 \h </w:instrText>
        </w:r>
        <w:r>
          <w:rPr>
            <w:noProof/>
            <w:webHidden/>
          </w:rPr>
        </w:r>
        <w:r>
          <w:rPr>
            <w:noProof/>
            <w:webHidden/>
          </w:rPr>
          <w:fldChar w:fldCharType="separate"/>
        </w:r>
        <w:r>
          <w:rPr>
            <w:noProof/>
            <w:webHidden/>
          </w:rPr>
          <w:t>10</w:t>
        </w:r>
        <w:r>
          <w:rPr>
            <w:noProof/>
            <w:webHidden/>
          </w:rPr>
          <w:fldChar w:fldCharType="end"/>
        </w:r>
      </w:hyperlink>
    </w:p>
    <w:p w14:paraId="6F4454D2" w14:textId="476271C5" w:rsidR="00607A4B" w:rsidRDefault="00607A4B">
      <w:pPr>
        <w:pStyle w:val="TM2"/>
        <w:rPr>
          <w:rFonts w:eastAsiaTheme="minorEastAsia"/>
          <w:noProof/>
          <w:lang w:eastAsia="fr-FR"/>
        </w:rPr>
      </w:pPr>
      <w:hyperlink w:anchor="_Toc35962296" w:history="1">
        <w:r w:rsidRPr="00BE7EF8">
          <w:rPr>
            <w:rStyle w:val="Lienhypertexte"/>
            <w:noProof/>
          </w:rPr>
          <w:t>4.3.</w:t>
        </w:r>
        <w:r>
          <w:rPr>
            <w:rFonts w:eastAsiaTheme="minorEastAsia"/>
            <w:noProof/>
            <w:lang w:eastAsia="fr-FR"/>
          </w:rPr>
          <w:tab/>
        </w:r>
        <w:r w:rsidRPr="00BE7EF8">
          <w:rPr>
            <w:rStyle w:val="Lienhypertexte"/>
            <w:noProof/>
          </w:rPr>
          <w:t>Essais de performance</w:t>
        </w:r>
        <w:r>
          <w:rPr>
            <w:noProof/>
            <w:webHidden/>
          </w:rPr>
          <w:tab/>
        </w:r>
        <w:r>
          <w:rPr>
            <w:noProof/>
            <w:webHidden/>
          </w:rPr>
          <w:fldChar w:fldCharType="begin"/>
        </w:r>
        <w:r>
          <w:rPr>
            <w:noProof/>
            <w:webHidden/>
          </w:rPr>
          <w:instrText xml:space="preserve"> PAGEREF _Toc35962296 \h </w:instrText>
        </w:r>
        <w:r>
          <w:rPr>
            <w:noProof/>
            <w:webHidden/>
          </w:rPr>
        </w:r>
        <w:r>
          <w:rPr>
            <w:noProof/>
            <w:webHidden/>
          </w:rPr>
          <w:fldChar w:fldCharType="separate"/>
        </w:r>
        <w:r>
          <w:rPr>
            <w:noProof/>
            <w:webHidden/>
          </w:rPr>
          <w:t>10</w:t>
        </w:r>
        <w:r>
          <w:rPr>
            <w:noProof/>
            <w:webHidden/>
          </w:rPr>
          <w:fldChar w:fldCharType="end"/>
        </w:r>
      </w:hyperlink>
    </w:p>
    <w:p w14:paraId="2B76EDBB" w14:textId="13851607" w:rsidR="00607A4B" w:rsidRDefault="00607A4B">
      <w:pPr>
        <w:pStyle w:val="TM1"/>
        <w:tabs>
          <w:tab w:val="left" w:pos="440"/>
        </w:tabs>
        <w:rPr>
          <w:rFonts w:eastAsiaTheme="minorEastAsia"/>
          <w:noProof/>
          <w:lang w:eastAsia="fr-FR"/>
        </w:rPr>
      </w:pPr>
      <w:hyperlink w:anchor="_Toc35962297" w:history="1">
        <w:r w:rsidRPr="00BE7EF8">
          <w:rPr>
            <w:rStyle w:val="Lienhypertexte"/>
            <w:noProof/>
          </w:rPr>
          <w:t>5.</w:t>
        </w:r>
        <w:r>
          <w:rPr>
            <w:rFonts w:eastAsiaTheme="minorEastAsia"/>
            <w:noProof/>
            <w:lang w:eastAsia="fr-FR"/>
          </w:rPr>
          <w:tab/>
        </w:r>
        <w:r w:rsidRPr="00BE7EF8">
          <w:rPr>
            <w:rStyle w:val="Lienhypertexte"/>
            <w:noProof/>
          </w:rPr>
          <w:t>RECEPTION</w:t>
        </w:r>
        <w:r>
          <w:rPr>
            <w:noProof/>
            <w:webHidden/>
          </w:rPr>
          <w:tab/>
        </w:r>
        <w:r>
          <w:rPr>
            <w:noProof/>
            <w:webHidden/>
          </w:rPr>
          <w:fldChar w:fldCharType="begin"/>
        </w:r>
        <w:r>
          <w:rPr>
            <w:noProof/>
            <w:webHidden/>
          </w:rPr>
          <w:instrText xml:space="preserve"> PAGEREF _Toc35962297 \h </w:instrText>
        </w:r>
        <w:r>
          <w:rPr>
            <w:noProof/>
            <w:webHidden/>
          </w:rPr>
        </w:r>
        <w:r>
          <w:rPr>
            <w:noProof/>
            <w:webHidden/>
          </w:rPr>
          <w:fldChar w:fldCharType="separate"/>
        </w:r>
        <w:r>
          <w:rPr>
            <w:noProof/>
            <w:webHidden/>
          </w:rPr>
          <w:t>11</w:t>
        </w:r>
        <w:r>
          <w:rPr>
            <w:noProof/>
            <w:webHidden/>
          </w:rPr>
          <w:fldChar w:fldCharType="end"/>
        </w:r>
      </w:hyperlink>
    </w:p>
    <w:p w14:paraId="0C8AF913" w14:textId="5F6512CA" w:rsidR="00607A4B" w:rsidRDefault="00607A4B">
      <w:pPr>
        <w:pStyle w:val="TM2"/>
        <w:rPr>
          <w:rFonts w:eastAsiaTheme="minorEastAsia"/>
          <w:noProof/>
          <w:lang w:eastAsia="fr-FR"/>
        </w:rPr>
      </w:pPr>
      <w:hyperlink w:anchor="_Toc35962298" w:history="1">
        <w:r w:rsidRPr="00BE7EF8">
          <w:rPr>
            <w:rStyle w:val="Lienhypertexte"/>
            <w:noProof/>
          </w:rPr>
          <w:t>5.1.</w:t>
        </w:r>
        <w:r>
          <w:rPr>
            <w:rFonts w:eastAsiaTheme="minorEastAsia"/>
            <w:noProof/>
            <w:lang w:eastAsia="fr-FR"/>
          </w:rPr>
          <w:tab/>
        </w:r>
        <w:r w:rsidRPr="00BE7EF8">
          <w:rPr>
            <w:rStyle w:val="Lienhypertexte"/>
            <w:noProof/>
          </w:rPr>
          <w:t>Conditions de la Réception Provisoire</w:t>
        </w:r>
        <w:r>
          <w:rPr>
            <w:noProof/>
            <w:webHidden/>
          </w:rPr>
          <w:tab/>
        </w:r>
        <w:r>
          <w:rPr>
            <w:noProof/>
            <w:webHidden/>
          </w:rPr>
          <w:fldChar w:fldCharType="begin"/>
        </w:r>
        <w:r>
          <w:rPr>
            <w:noProof/>
            <w:webHidden/>
          </w:rPr>
          <w:instrText xml:space="preserve"> PAGEREF _Toc35962298 \h </w:instrText>
        </w:r>
        <w:r>
          <w:rPr>
            <w:noProof/>
            <w:webHidden/>
          </w:rPr>
        </w:r>
        <w:r>
          <w:rPr>
            <w:noProof/>
            <w:webHidden/>
          </w:rPr>
          <w:fldChar w:fldCharType="separate"/>
        </w:r>
        <w:r>
          <w:rPr>
            <w:noProof/>
            <w:webHidden/>
          </w:rPr>
          <w:t>11</w:t>
        </w:r>
        <w:r>
          <w:rPr>
            <w:noProof/>
            <w:webHidden/>
          </w:rPr>
          <w:fldChar w:fldCharType="end"/>
        </w:r>
      </w:hyperlink>
    </w:p>
    <w:p w14:paraId="4A821515" w14:textId="2963BC36" w:rsidR="00607A4B" w:rsidRDefault="00607A4B">
      <w:pPr>
        <w:pStyle w:val="TM2"/>
        <w:rPr>
          <w:rFonts w:eastAsiaTheme="minorEastAsia"/>
          <w:noProof/>
          <w:lang w:eastAsia="fr-FR"/>
        </w:rPr>
      </w:pPr>
      <w:hyperlink w:anchor="_Toc35962299" w:history="1">
        <w:r w:rsidRPr="00BE7EF8">
          <w:rPr>
            <w:rStyle w:val="Lienhypertexte"/>
            <w:noProof/>
          </w:rPr>
          <w:t>5.2.</w:t>
        </w:r>
        <w:r>
          <w:rPr>
            <w:rFonts w:eastAsiaTheme="minorEastAsia"/>
            <w:noProof/>
            <w:lang w:eastAsia="fr-FR"/>
          </w:rPr>
          <w:tab/>
        </w:r>
        <w:r w:rsidRPr="00BE7EF8">
          <w:rPr>
            <w:rStyle w:val="Lienhypertexte"/>
            <w:noProof/>
          </w:rPr>
          <w:t>Levée des Réserves constatées à la Réception Provisoire</w:t>
        </w:r>
        <w:r>
          <w:rPr>
            <w:noProof/>
            <w:webHidden/>
          </w:rPr>
          <w:tab/>
        </w:r>
        <w:r>
          <w:rPr>
            <w:noProof/>
            <w:webHidden/>
          </w:rPr>
          <w:fldChar w:fldCharType="begin"/>
        </w:r>
        <w:r>
          <w:rPr>
            <w:noProof/>
            <w:webHidden/>
          </w:rPr>
          <w:instrText xml:space="preserve"> PAGEREF _Toc35962299 \h </w:instrText>
        </w:r>
        <w:r>
          <w:rPr>
            <w:noProof/>
            <w:webHidden/>
          </w:rPr>
        </w:r>
        <w:r>
          <w:rPr>
            <w:noProof/>
            <w:webHidden/>
          </w:rPr>
          <w:fldChar w:fldCharType="separate"/>
        </w:r>
        <w:r>
          <w:rPr>
            <w:noProof/>
            <w:webHidden/>
          </w:rPr>
          <w:t>12</w:t>
        </w:r>
        <w:r>
          <w:rPr>
            <w:noProof/>
            <w:webHidden/>
          </w:rPr>
          <w:fldChar w:fldCharType="end"/>
        </w:r>
      </w:hyperlink>
    </w:p>
    <w:p w14:paraId="7B6FB5E5" w14:textId="03588EF2" w:rsidR="00607A4B" w:rsidRDefault="00607A4B">
      <w:pPr>
        <w:pStyle w:val="TM2"/>
        <w:rPr>
          <w:rFonts w:eastAsiaTheme="minorEastAsia"/>
          <w:noProof/>
          <w:lang w:eastAsia="fr-FR"/>
        </w:rPr>
      </w:pPr>
      <w:hyperlink w:anchor="_Toc35962300" w:history="1">
        <w:r w:rsidRPr="00BE7EF8">
          <w:rPr>
            <w:rStyle w:val="Lienhypertexte"/>
            <w:noProof/>
          </w:rPr>
          <w:t>5.3.</w:t>
        </w:r>
        <w:r>
          <w:rPr>
            <w:rFonts w:eastAsiaTheme="minorEastAsia"/>
            <w:noProof/>
            <w:lang w:eastAsia="fr-FR"/>
          </w:rPr>
          <w:tab/>
        </w:r>
        <w:r w:rsidRPr="00BE7EF8">
          <w:rPr>
            <w:rStyle w:val="Lienhypertexte"/>
            <w:noProof/>
          </w:rPr>
          <w:t>Réception Définitive</w:t>
        </w:r>
        <w:r>
          <w:rPr>
            <w:noProof/>
            <w:webHidden/>
          </w:rPr>
          <w:tab/>
        </w:r>
        <w:r>
          <w:rPr>
            <w:noProof/>
            <w:webHidden/>
          </w:rPr>
          <w:fldChar w:fldCharType="begin"/>
        </w:r>
        <w:r>
          <w:rPr>
            <w:noProof/>
            <w:webHidden/>
          </w:rPr>
          <w:instrText xml:space="preserve"> PAGEREF _Toc35962300 \h </w:instrText>
        </w:r>
        <w:r>
          <w:rPr>
            <w:noProof/>
            <w:webHidden/>
          </w:rPr>
        </w:r>
        <w:r>
          <w:rPr>
            <w:noProof/>
            <w:webHidden/>
          </w:rPr>
          <w:fldChar w:fldCharType="separate"/>
        </w:r>
        <w:r>
          <w:rPr>
            <w:noProof/>
            <w:webHidden/>
          </w:rPr>
          <w:t>13</w:t>
        </w:r>
        <w:r>
          <w:rPr>
            <w:noProof/>
            <w:webHidden/>
          </w:rPr>
          <w:fldChar w:fldCharType="end"/>
        </w:r>
      </w:hyperlink>
    </w:p>
    <w:p w14:paraId="07A20848" w14:textId="0BB8A081" w:rsidR="00607A4B" w:rsidRDefault="00607A4B">
      <w:pPr>
        <w:pStyle w:val="TM2"/>
        <w:rPr>
          <w:rFonts w:eastAsiaTheme="minorEastAsia"/>
          <w:noProof/>
          <w:lang w:eastAsia="fr-FR"/>
        </w:rPr>
      </w:pPr>
      <w:hyperlink w:anchor="_Toc35962301" w:history="1">
        <w:r w:rsidRPr="00BE7EF8">
          <w:rPr>
            <w:rStyle w:val="Lienhypertexte"/>
            <w:noProof/>
          </w:rPr>
          <w:t>5.4.</w:t>
        </w:r>
        <w:r>
          <w:rPr>
            <w:rFonts w:eastAsiaTheme="minorEastAsia"/>
            <w:noProof/>
            <w:lang w:eastAsia="fr-FR"/>
          </w:rPr>
          <w:tab/>
        </w:r>
        <w:r w:rsidRPr="00BE7EF8">
          <w:rPr>
            <w:rStyle w:val="Lienhypertexte"/>
            <w:noProof/>
          </w:rPr>
          <w:t>Propriété et transfert des risques</w:t>
        </w:r>
        <w:r>
          <w:rPr>
            <w:noProof/>
            <w:webHidden/>
          </w:rPr>
          <w:tab/>
        </w:r>
        <w:r>
          <w:rPr>
            <w:noProof/>
            <w:webHidden/>
          </w:rPr>
          <w:fldChar w:fldCharType="begin"/>
        </w:r>
        <w:r>
          <w:rPr>
            <w:noProof/>
            <w:webHidden/>
          </w:rPr>
          <w:instrText xml:space="preserve"> PAGEREF _Toc35962301 \h </w:instrText>
        </w:r>
        <w:r>
          <w:rPr>
            <w:noProof/>
            <w:webHidden/>
          </w:rPr>
        </w:r>
        <w:r>
          <w:rPr>
            <w:noProof/>
            <w:webHidden/>
          </w:rPr>
          <w:fldChar w:fldCharType="separate"/>
        </w:r>
        <w:r>
          <w:rPr>
            <w:noProof/>
            <w:webHidden/>
          </w:rPr>
          <w:t>13</w:t>
        </w:r>
        <w:r>
          <w:rPr>
            <w:noProof/>
            <w:webHidden/>
          </w:rPr>
          <w:fldChar w:fldCharType="end"/>
        </w:r>
      </w:hyperlink>
    </w:p>
    <w:p w14:paraId="6E246FD2" w14:textId="199E11DC" w:rsidR="00607A4B" w:rsidRDefault="00607A4B">
      <w:pPr>
        <w:pStyle w:val="TM1"/>
        <w:tabs>
          <w:tab w:val="left" w:pos="440"/>
        </w:tabs>
        <w:rPr>
          <w:rFonts w:eastAsiaTheme="minorEastAsia"/>
          <w:noProof/>
          <w:lang w:eastAsia="fr-FR"/>
        </w:rPr>
      </w:pPr>
      <w:hyperlink w:anchor="_Toc35962302" w:history="1">
        <w:r w:rsidRPr="00BE7EF8">
          <w:rPr>
            <w:rStyle w:val="Lienhypertexte"/>
            <w:noProof/>
          </w:rPr>
          <w:t>6.</w:t>
        </w:r>
        <w:r>
          <w:rPr>
            <w:rFonts w:eastAsiaTheme="minorEastAsia"/>
            <w:noProof/>
            <w:lang w:eastAsia="fr-FR"/>
          </w:rPr>
          <w:tab/>
        </w:r>
        <w:r w:rsidRPr="00BE7EF8">
          <w:rPr>
            <w:rStyle w:val="Lienhypertexte"/>
            <w:noProof/>
          </w:rPr>
          <w:t>MODALITES FINANCIERES</w:t>
        </w:r>
        <w:r>
          <w:rPr>
            <w:noProof/>
            <w:webHidden/>
          </w:rPr>
          <w:tab/>
        </w:r>
        <w:r>
          <w:rPr>
            <w:noProof/>
            <w:webHidden/>
          </w:rPr>
          <w:fldChar w:fldCharType="begin"/>
        </w:r>
        <w:r>
          <w:rPr>
            <w:noProof/>
            <w:webHidden/>
          </w:rPr>
          <w:instrText xml:space="preserve"> PAGEREF _Toc35962302 \h </w:instrText>
        </w:r>
        <w:r>
          <w:rPr>
            <w:noProof/>
            <w:webHidden/>
          </w:rPr>
        </w:r>
        <w:r>
          <w:rPr>
            <w:noProof/>
            <w:webHidden/>
          </w:rPr>
          <w:fldChar w:fldCharType="separate"/>
        </w:r>
        <w:r>
          <w:rPr>
            <w:noProof/>
            <w:webHidden/>
          </w:rPr>
          <w:t>14</w:t>
        </w:r>
        <w:r>
          <w:rPr>
            <w:noProof/>
            <w:webHidden/>
          </w:rPr>
          <w:fldChar w:fldCharType="end"/>
        </w:r>
      </w:hyperlink>
    </w:p>
    <w:p w14:paraId="06E2B7F0" w14:textId="766156B6" w:rsidR="00607A4B" w:rsidRDefault="00607A4B">
      <w:pPr>
        <w:pStyle w:val="TM2"/>
        <w:rPr>
          <w:rFonts w:eastAsiaTheme="minorEastAsia"/>
          <w:noProof/>
          <w:lang w:eastAsia="fr-FR"/>
        </w:rPr>
      </w:pPr>
      <w:hyperlink w:anchor="_Toc35962303" w:history="1">
        <w:r w:rsidRPr="00BE7EF8">
          <w:rPr>
            <w:rStyle w:val="Lienhypertexte"/>
            <w:noProof/>
          </w:rPr>
          <w:t>6.1.</w:t>
        </w:r>
        <w:r>
          <w:rPr>
            <w:rFonts w:eastAsiaTheme="minorEastAsia"/>
            <w:noProof/>
            <w:lang w:eastAsia="fr-FR"/>
          </w:rPr>
          <w:tab/>
        </w:r>
        <w:r w:rsidRPr="00BE7EF8">
          <w:rPr>
            <w:rStyle w:val="Lienhypertexte"/>
            <w:noProof/>
          </w:rPr>
          <w:t>Prix</w:t>
        </w:r>
        <w:r>
          <w:rPr>
            <w:noProof/>
            <w:webHidden/>
          </w:rPr>
          <w:tab/>
        </w:r>
        <w:r>
          <w:rPr>
            <w:noProof/>
            <w:webHidden/>
          </w:rPr>
          <w:fldChar w:fldCharType="begin"/>
        </w:r>
        <w:r>
          <w:rPr>
            <w:noProof/>
            <w:webHidden/>
          </w:rPr>
          <w:instrText xml:space="preserve"> PAGEREF _Toc35962303 \h </w:instrText>
        </w:r>
        <w:r>
          <w:rPr>
            <w:noProof/>
            <w:webHidden/>
          </w:rPr>
        </w:r>
        <w:r>
          <w:rPr>
            <w:noProof/>
            <w:webHidden/>
          </w:rPr>
          <w:fldChar w:fldCharType="separate"/>
        </w:r>
        <w:r>
          <w:rPr>
            <w:noProof/>
            <w:webHidden/>
          </w:rPr>
          <w:t>14</w:t>
        </w:r>
        <w:r>
          <w:rPr>
            <w:noProof/>
            <w:webHidden/>
          </w:rPr>
          <w:fldChar w:fldCharType="end"/>
        </w:r>
      </w:hyperlink>
    </w:p>
    <w:p w14:paraId="42B73459" w14:textId="067681A5" w:rsidR="00607A4B" w:rsidRDefault="00607A4B">
      <w:pPr>
        <w:pStyle w:val="TM2"/>
        <w:rPr>
          <w:rFonts w:eastAsiaTheme="minorEastAsia"/>
          <w:noProof/>
          <w:lang w:eastAsia="fr-FR"/>
        </w:rPr>
      </w:pPr>
      <w:hyperlink w:anchor="_Toc35962304" w:history="1">
        <w:r w:rsidRPr="00BE7EF8">
          <w:rPr>
            <w:rStyle w:val="Lienhypertexte"/>
            <w:noProof/>
          </w:rPr>
          <w:t>6.2.</w:t>
        </w:r>
        <w:r>
          <w:rPr>
            <w:rFonts w:eastAsiaTheme="minorEastAsia"/>
            <w:noProof/>
            <w:lang w:eastAsia="fr-FR"/>
          </w:rPr>
          <w:tab/>
        </w:r>
        <w:r w:rsidRPr="00BE7EF8">
          <w:rPr>
            <w:rStyle w:val="Lienhypertexte"/>
            <w:noProof/>
          </w:rPr>
          <w:t>Avance</w:t>
        </w:r>
        <w:r>
          <w:rPr>
            <w:noProof/>
            <w:webHidden/>
          </w:rPr>
          <w:tab/>
        </w:r>
        <w:r>
          <w:rPr>
            <w:noProof/>
            <w:webHidden/>
          </w:rPr>
          <w:fldChar w:fldCharType="begin"/>
        </w:r>
        <w:r>
          <w:rPr>
            <w:noProof/>
            <w:webHidden/>
          </w:rPr>
          <w:instrText xml:space="preserve"> PAGEREF _Toc35962304 \h </w:instrText>
        </w:r>
        <w:r>
          <w:rPr>
            <w:noProof/>
            <w:webHidden/>
          </w:rPr>
        </w:r>
        <w:r>
          <w:rPr>
            <w:noProof/>
            <w:webHidden/>
          </w:rPr>
          <w:fldChar w:fldCharType="separate"/>
        </w:r>
        <w:r>
          <w:rPr>
            <w:noProof/>
            <w:webHidden/>
          </w:rPr>
          <w:t>15</w:t>
        </w:r>
        <w:r>
          <w:rPr>
            <w:noProof/>
            <w:webHidden/>
          </w:rPr>
          <w:fldChar w:fldCharType="end"/>
        </w:r>
      </w:hyperlink>
    </w:p>
    <w:p w14:paraId="09602316" w14:textId="059BD3C6" w:rsidR="00607A4B" w:rsidRDefault="00607A4B">
      <w:pPr>
        <w:pStyle w:val="TM2"/>
        <w:rPr>
          <w:rFonts w:eastAsiaTheme="minorEastAsia"/>
          <w:noProof/>
          <w:lang w:eastAsia="fr-FR"/>
        </w:rPr>
      </w:pPr>
      <w:hyperlink w:anchor="_Toc35962305" w:history="1">
        <w:r w:rsidRPr="00BE7EF8">
          <w:rPr>
            <w:rStyle w:val="Lienhypertexte"/>
            <w:noProof/>
          </w:rPr>
          <w:t>6.3.</w:t>
        </w:r>
        <w:r>
          <w:rPr>
            <w:rFonts w:eastAsiaTheme="minorEastAsia"/>
            <w:noProof/>
            <w:lang w:eastAsia="fr-FR"/>
          </w:rPr>
          <w:tab/>
        </w:r>
        <w:r w:rsidRPr="00BE7EF8">
          <w:rPr>
            <w:rStyle w:val="Lienhypertexte"/>
            <w:noProof/>
          </w:rPr>
          <w:t>Modalités de paiement</w:t>
        </w:r>
        <w:r>
          <w:rPr>
            <w:noProof/>
            <w:webHidden/>
          </w:rPr>
          <w:tab/>
        </w:r>
        <w:r>
          <w:rPr>
            <w:noProof/>
            <w:webHidden/>
          </w:rPr>
          <w:fldChar w:fldCharType="begin"/>
        </w:r>
        <w:r>
          <w:rPr>
            <w:noProof/>
            <w:webHidden/>
          </w:rPr>
          <w:instrText xml:space="preserve"> PAGEREF _Toc35962305 \h </w:instrText>
        </w:r>
        <w:r>
          <w:rPr>
            <w:noProof/>
            <w:webHidden/>
          </w:rPr>
        </w:r>
        <w:r>
          <w:rPr>
            <w:noProof/>
            <w:webHidden/>
          </w:rPr>
          <w:fldChar w:fldCharType="separate"/>
        </w:r>
        <w:r>
          <w:rPr>
            <w:noProof/>
            <w:webHidden/>
          </w:rPr>
          <w:t>15</w:t>
        </w:r>
        <w:r>
          <w:rPr>
            <w:noProof/>
            <w:webHidden/>
          </w:rPr>
          <w:fldChar w:fldCharType="end"/>
        </w:r>
      </w:hyperlink>
    </w:p>
    <w:p w14:paraId="482EB3EC" w14:textId="75FB492C" w:rsidR="00607A4B" w:rsidRDefault="00607A4B">
      <w:pPr>
        <w:pStyle w:val="TM2"/>
        <w:rPr>
          <w:rFonts w:eastAsiaTheme="minorEastAsia"/>
          <w:noProof/>
          <w:lang w:eastAsia="fr-FR"/>
        </w:rPr>
      </w:pPr>
      <w:hyperlink w:anchor="_Toc35962306" w:history="1">
        <w:r w:rsidRPr="00BE7EF8">
          <w:rPr>
            <w:rStyle w:val="Lienhypertexte"/>
            <w:noProof/>
          </w:rPr>
          <w:t>6.4.</w:t>
        </w:r>
        <w:r>
          <w:rPr>
            <w:rFonts w:eastAsiaTheme="minorEastAsia"/>
            <w:noProof/>
            <w:lang w:eastAsia="fr-FR"/>
          </w:rPr>
          <w:tab/>
        </w:r>
        <w:r w:rsidRPr="00BE7EF8">
          <w:rPr>
            <w:rStyle w:val="Lienhypertexte"/>
            <w:noProof/>
          </w:rPr>
          <w:t>Retard de paiement</w:t>
        </w:r>
        <w:r>
          <w:rPr>
            <w:noProof/>
            <w:webHidden/>
          </w:rPr>
          <w:tab/>
        </w:r>
        <w:r>
          <w:rPr>
            <w:noProof/>
            <w:webHidden/>
          </w:rPr>
          <w:fldChar w:fldCharType="begin"/>
        </w:r>
        <w:r>
          <w:rPr>
            <w:noProof/>
            <w:webHidden/>
          </w:rPr>
          <w:instrText xml:space="preserve"> PAGEREF _Toc35962306 \h </w:instrText>
        </w:r>
        <w:r>
          <w:rPr>
            <w:noProof/>
            <w:webHidden/>
          </w:rPr>
        </w:r>
        <w:r>
          <w:rPr>
            <w:noProof/>
            <w:webHidden/>
          </w:rPr>
          <w:fldChar w:fldCharType="separate"/>
        </w:r>
        <w:r>
          <w:rPr>
            <w:noProof/>
            <w:webHidden/>
          </w:rPr>
          <w:t>16</w:t>
        </w:r>
        <w:r>
          <w:rPr>
            <w:noProof/>
            <w:webHidden/>
          </w:rPr>
          <w:fldChar w:fldCharType="end"/>
        </w:r>
      </w:hyperlink>
    </w:p>
    <w:p w14:paraId="42B92FAA" w14:textId="43C48711" w:rsidR="00607A4B" w:rsidRDefault="00607A4B">
      <w:pPr>
        <w:pStyle w:val="TM2"/>
        <w:rPr>
          <w:rFonts w:eastAsiaTheme="minorEastAsia"/>
          <w:noProof/>
          <w:lang w:eastAsia="fr-FR"/>
        </w:rPr>
      </w:pPr>
      <w:hyperlink w:anchor="_Toc35962307" w:history="1">
        <w:r w:rsidRPr="00BE7EF8">
          <w:rPr>
            <w:rStyle w:val="Lienhypertexte"/>
            <w:noProof/>
          </w:rPr>
          <w:t>6.5.</w:t>
        </w:r>
        <w:r>
          <w:rPr>
            <w:rFonts w:eastAsiaTheme="minorEastAsia"/>
            <w:noProof/>
            <w:lang w:eastAsia="fr-FR"/>
          </w:rPr>
          <w:tab/>
        </w:r>
        <w:r w:rsidRPr="00BE7EF8">
          <w:rPr>
            <w:rStyle w:val="Lienhypertexte"/>
            <w:noProof/>
          </w:rPr>
          <w:t>Retenue de garantie / Garantie bancaire</w:t>
        </w:r>
        <w:r>
          <w:rPr>
            <w:noProof/>
            <w:webHidden/>
          </w:rPr>
          <w:tab/>
        </w:r>
        <w:r>
          <w:rPr>
            <w:noProof/>
            <w:webHidden/>
          </w:rPr>
          <w:fldChar w:fldCharType="begin"/>
        </w:r>
        <w:r>
          <w:rPr>
            <w:noProof/>
            <w:webHidden/>
          </w:rPr>
          <w:instrText xml:space="preserve"> PAGEREF _Toc35962307 \h </w:instrText>
        </w:r>
        <w:r>
          <w:rPr>
            <w:noProof/>
            <w:webHidden/>
          </w:rPr>
        </w:r>
        <w:r>
          <w:rPr>
            <w:noProof/>
            <w:webHidden/>
          </w:rPr>
          <w:fldChar w:fldCharType="separate"/>
        </w:r>
        <w:r>
          <w:rPr>
            <w:noProof/>
            <w:webHidden/>
          </w:rPr>
          <w:t>16</w:t>
        </w:r>
        <w:r>
          <w:rPr>
            <w:noProof/>
            <w:webHidden/>
          </w:rPr>
          <w:fldChar w:fldCharType="end"/>
        </w:r>
      </w:hyperlink>
    </w:p>
    <w:p w14:paraId="556658CF" w14:textId="61C5A049" w:rsidR="00607A4B" w:rsidRDefault="00607A4B">
      <w:pPr>
        <w:pStyle w:val="TM1"/>
        <w:tabs>
          <w:tab w:val="left" w:pos="440"/>
        </w:tabs>
        <w:rPr>
          <w:rFonts w:eastAsiaTheme="minorEastAsia"/>
          <w:noProof/>
          <w:lang w:eastAsia="fr-FR"/>
        </w:rPr>
      </w:pPr>
      <w:hyperlink w:anchor="_Toc35962308" w:history="1">
        <w:r w:rsidRPr="00BE7EF8">
          <w:rPr>
            <w:rStyle w:val="Lienhypertexte"/>
            <w:noProof/>
          </w:rPr>
          <w:t>7.</w:t>
        </w:r>
        <w:r>
          <w:rPr>
            <w:rFonts w:eastAsiaTheme="minorEastAsia"/>
            <w:noProof/>
            <w:lang w:eastAsia="fr-FR"/>
          </w:rPr>
          <w:tab/>
        </w:r>
        <w:r w:rsidRPr="00BE7EF8">
          <w:rPr>
            <w:rStyle w:val="Lienhypertexte"/>
            <w:noProof/>
          </w:rPr>
          <w:t>GARANTIES</w:t>
        </w:r>
        <w:r>
          <w:rPr>
            <w:noProof/>
            <w:webHidden/>
          </w:rPr>
          <w:tab/>
        </w:r>
        <w:r>
          <w:rPr>
            <w:noProof/>
            <w:webHidden/>
          </w:rPr>
          <w:fldChar w:fldCharType="begin"/>
        </w:r>
        <w:r>
          <w:rPr>
            <w:noProof/>
            <w:webHidden/>
          </w:rPr>
          <w:instrText xml:space="preserve"> PAGEREF _Toc35962308 \h </w:instrText>
        </w:r>
        <w:r>
          <w:rPr>
            <w:noProof/>
            <w:webHidden/>
          </w:rPr>
        </w:r>
        <w:r>
          <w:rPr>
            <w:noProof/>
            <w:webHidden/>
          </w:rPr>
          <w:fldChar w:fldCharType="separate"/>
        </w:r>
        <w:r>
          <w:rPr>
            <w:noProof/>
            <w:webHidden/>
          </w:rPr>
          <w:t>16</w:t>
        </w:r>
        <w:r>
          <w:rPr>
            <w:noProof/>
            <w:webHidden/>
          </w:rPr>
          <w:fldChar w:fldCharType="end"/>
        </w:r>
      </w:hyperlink>
    </w:p>
    <w:p w14:paraId="5269E50D" w14:textId="33E31361" w:rsidR="00607A4B" w:rsidRDefault="00607A4B">
      <w:pPr>
        <w:pStyle w:val="TM2"/>
        <w:rPr>
          <w:rFonts w:eastAsiaTheme="minorEastAsia"/>
          <w:noProof/>
          <w:lang w:eastAsia="fr-FR"/>
        </w:rPr>
      </w:pPr>
      <w:hyperlink w:anchor="_Toc35962309" w:history="1">
        <w:r w:rsidRPr="00BE7EF8">
          <w:rPr>
            <w:rStyle w:val="Lienhypertexte"/>
            <w:noProof/>
          </w:rPr>
          <w:t>7.1.</w:t>
        </w:r>
        <w:r>
          <w:rPr>
            <w:rFonts w:eastAsiaTheme="minorEastAsia"/>
            <w:noProof/>
            <w:lang w:eastAsia="fr-FR"/>
          </w:rPr>
          <w:tab/>
        </w:r>
        <w:r w:rsidRPr="00BE7EF8">
          <w:rPr>
            <w:rStyle w:val="Lienhypertexte"/>
            <w:noProof/>
          </w:rPr>
          <w:t>Garantie contractuelle de parfait achèvement</w:t>
        </w:r>
        <w:r>
          <w:rPr>
            <w:noProof/>
            <w:webHidden/>
          </w:rPr>
          <w:tab/>
        </w:r>
        <w:r>
          <w:rPr>
            <w:noProof/>
            <w:webHidden/>
          </w:rPr>
          <w:fldChar w:fldCharType="begin"/>
        </w:r>
        <w:r>
          <w:rPr>
            <w:noProof/>
            <w:webHidden/>
          </w:rPr>
          <w:instrText xml:space="preserve"> PAGEREF _Toc35962309 \h </w:instrText>
        </w:r>
        <w:r>
          <w:rPr>
            <w:noProof/>
            <w:webHidden/>
          </w:rPr>
        </w:r>
        <w:r>
          <w:rPr>
            <w:noProof/>
            <w:webHidden/>
          </w:rPr>
          <w:fldChar w:fldCharType="separate"/>
        </w:r>
        <w:r>
          <w:rPr>
            <w:noProof/>
            <w:webHidden/>
          </w:rPr>
          <w:t>16</w:t>
        </w:r>
        <w:r>
          <w:rPr>
            <w:noProof/>
            <w:webHidden/>
          </w:rPr>
          <w:fldChar w:fldCharType="end"/>
        </w:r>
      </w:hyperlink>
    </w:p>
    <w:p w14:paraId="4384F41F" w14:textId="4EDAAC65" w:rsidR="00607A4B" w:rsidRDefault="00607A4B">
      <w:pPr>
        <w:pStyle w:val="TM2"/>
        <w:rPr>
          <w:rFonts w:eastAsiaTheme="minorEastAsia"/>
          <w:noProof/>
          <w:lang w:eastAsia="fr-FR"/>
        </w:rPr>
      </w:pPr>
      <w:hyperlink w:anchor="_Toc35962310" w:history="1">
        <w:r w:rsidRPr="00BE7EF8">
          <w:rPr>
            <w:rStyle w:val="Lienhypertexte"/>
            <w:noProof/>
          </w:rPr>
          <w:t>7.2.</w:t>
        </w:r>
        <w:r>
          <w:rPr>
            <w:rFonts w:eastAsiaTheme="minorEastAsia"/>
            <w:noProof/>
            <w:lang w:eastAsia="fr-FR"/>
          </w:rPr>
          <w:tab/>
        </w:r>
        <w:r w:rsidRPr="00BE7EF8">
          <w:rPr>
            <w:rStyle w:val="Lienhypertexte"/>
            <w:noProof/>
          </w:rPr>
          <w:t>Garantie décennale</w:t>
        </w:r>
        <w:r>
          <w:rPr>
            <w:noProof/>
            <w:webHidden/>
          </w:rPr>
          <w:tab/>
        </w:r>
        <w:r>
          <w:rPr>
            <w:noProof/>
            <w:webHidden/>
          </w:rPr>
          <w:fldChar w:fldCharType="begin"/>
        </w:r>
        <w:r>
          <w:rPr>
            <w:noProof/>
            <w:webHidden/>
          </w:rPr>
          <w:instrText xml:space="preserve"> PAGEREF _Toc35962310 \h </w:instrText>
        </w:r>
        <w:r>
          <w:rPr>
            <w:noProof/>
            <w:webHidden/>
          </w:rPr>
        </w:r>
        <w:r>
          <w:rPr>
            <w:noProof/>
            <w:webHidden/>
          </w:rPr>
          <w:fldChar w:fldCharType="separate"/>
        </w:r>
        <w:r>
          <w:rPr>
            <w:noProof/>
            <w:webHidden/>
          </w:rPr>
          <w:t>17</w:t>
        </w:r>
        <w:r>
          <w:rPr>
            <w:noProof/>
            <w:webHidden/>
          </w:rPr>
          <w:fldChar w:fldCharType="end"/>
        </w:r>
      </w:hyperlink>
    </w:p>
    <w:p w14:paraId="5E961F47" w14:textId="71352CEA" w:rsidR="00607A4B" w:rsidRDefault="00607A4B">
      <w:pPr>
        <w:pStyle w:val="TM2"/>
        <w:rPr>
          <w:rFonts w:eastAsiaTheme="minorEastAsia"/>
          <w:noProof/>
          <w:lang w:eastAsia="fr-FR"/>
        </w:rPr>
      </w:pPr>
      <w:hyperlink w:anchor="_Toc35962311" w:history="1">
        <w:r w:rsidRPr="00BE7EF8">
          <w:rPr>
            <w:rStyle w:val="Lienhypertexte"/>
            <w:noProof/>
          </w:rPr>
          <w:t>7.3.</w:t>
        </w:r>
        <w:r>
          <w:rPr>
            <w:rFonts w:eastAsiaTheme="minorEastAsia"/>
            <w:noProof/>
            <w:lang w:eastAsia="fr-FR"/>
          </w:rPr>
          <w:tab/>
        </w:r>
        <w:r w:rsidRPr="00BE7EF8">
          <w:rPr>
            <w:rStyle w:val="Lienhypertexte"/>
            <w:noProof/>
          </w:rPr>
          <w:t>Autres garanties</w:t>
        </w:r>
        <w:r>
          <w:rPr>
            <w:noProof/>
            <w:webHidden/>
          </w:rPr>
          <w:tab/>
        </w:r>
        <w:r>
          <w:rPr>
            <w:noProof/>
            <w:webHidden/>
          </w:rPr>
          <w:fldChar w:fldCharType="begin"/>
        </w:r>
        <w:r>
          <w:rPr>
            <w:noProof/>
            <w:webHidden/>
          </w:rPr>
          <w:instrText xml:space="preserve"> PAGEREF _Toc35962311 \h </w:instrText>
        </w:r>
        <w:r>
          <w:rPr>
            <w:noProof/>
            <w:webHidden/>
          </w:rPr>
        </w:r>
        <w:r>
          <w:rPr>
            <w:noProof/>
            <w:webHidden/>
          </w:rPr>
          <w:fldChar w:fldCharType="separate"/>
        </w:r>
        <w:r>
          <w:rPr>
            <w:noProof/>
            <w:webHidden/>
          </w:rPr>
          <w:t>17</w:t>
        </w:r>
        <w:r>
          <w:rPr>
            <w:noProof/>
            <w:webHidden/>
          </w:rPr>
          <w:fldChar w:fldCharType="end"/>
        </w:r>
      </w:hyperlink>
    </w:p>
    <w:p w14:paraId="403AD4B7" w14:textId="68C41835" w:rsidR="00607A4B" w:rsidRDefault="00607A4B">
      <w:pPr>
        <w:pStyle w:val="TM1"/>
        <w:tabs>
          <w:tab w:val="left" w:pos="440"/>
        </w:tabs>
        <w:rPr>
          <w:rFonts w:eastAsiaTheme="minorEastAsia"/>
          <w:noProof/>
          <w:lang w:eastAsia="fr-FR"/>
        </w:rPr>
      </w:pPr>
      <w:hyperlink w:anchor="_Toc35962312" w:history="1">
        <w:r w:rsidRPr="00BE7EF8">
          <w:rPr>
            <w:rStyle w:val="Lienhypertexte"/>
            <w:noProof/>
          </w:rPr>
          <w:t>8.</w:t>
        </w:r>
        <w:r>
          <w:rPr>
            <w:rFonts w:eastAsiaTheme="minorEastAsia"/>
            <w:noProof/>
            <w:lang w:eastAsia="fr-FR"/>
          </w:rPr>
          <w:tab/>
        </w:r>
        <w:r w:rsidRPr="00BE7EF8">
          <w:rPr>
            <w:rStyle w:val="Lienhypertexte"/>
            <w:noProof/>
          </w:rPr>
          <w:t>RESPONSABILITES</w:t>
        </w:r>
        <w:r>
          <w:rPr>
            <w:noProof/>
            <w:webHidden/>
          </w:rPr>
          <w:tab/>
        </w:r>
        <w:r>
          <w:rPr>
            <w:noProof/>
            <w:webHidden/>
          </w:rPr>
          <w:fldChar w:fldCharType="begin"/>
        </w:r>
        <w:r>
          <w:rPr>
            <w:noProof/>
            <w:webHidden/>
          </w:rPr>
          <w:instrText xml:space="preserve"> PAGEREF _Toc35962312 \h </w:instrText>
        </w:r>
        <w:r>
          <w:rPr>
            <w:noProof/>
            <w:webHidden/>
          </w:rPr>
        </w:r>
        <w:r>
          <w:rPr>
            <w:noProof/>
            <w:webHidden/>
          </w:rPr>
          <w:fldChar w:fldCharType="separate"/>
        </w:r>
        <w:r>
          <w:rPr>
            <w:noProof/>
            <w:webHidden/>
          </w:rPr>
          <w:t>17</w:t>
        </w:r>
        <w:r>
          <w:rPr>
            <w:noProof/>
            <w:webHidden/>
          </w:rPr>
          <w:fldChar w:fldCharType="end"/>
        </w:r>
      </w:hyperlink>
    </w:p>
    <w:p w14:paraId="2BFF35DE" w14:textId="040280AD" w:rsidR="00607A4B" w:rsidRDefault="00607A4B">
      <w:pPr>
        <w:pStyle w:val="TM1"/>
        <w:tabs>
          <w:tab w:val="left" w:pos="440"/>
        </w:tabs>
        <w:rPr>
          <w:rFonts w:eastAsiaTheme="minorEastAsia"/>
          <w:noProof/>
          <w:lang w:eastAsia="fr-FR"/>
        </w:rPr>
      </w:pPr>
      <w:hyperlink w:anchor="_Toc35962313" w:history="1">
        <w:r w:rsidRPr="00BE7EF8">
          <w:rPr>
            <w:rStyle w:val="Lienhypertexte"/>
            <w:noProof/>
          </w:rPr>
          <w:t>9.</w:t>
        </w:r>
        <w:r>
          <w:rPr>
            <w:rFonts w:eastAsiaTheme="minorEastAsia"/>
            <w:noProof/>
            <w:lang w:eastAsia="fr-FR"/>
          </w:rPr>
          <w:tab/>
        </w:r>
        <w:r w:rsidRPr="00BE7EF8">
          <w:rPr>
            <w:rStyle w:val="Lienhypertexte"/>
            <w:noProof/>
          </w:rPr>
          <w:t>ASSURANCES</w:t>
        </w:r>
        <w:r>
          <w:rPr>
            <w:noProof/>
            <w:webHidden/>
          </w:rPr>
          <w:tab/>
        </w:r>
        <w:r>
          <w:rPr>
            <w:noProof/>
            <w:webHidden/>
          </w:rPr>
          <w:fldChar w:fldCharType="begin"/>
        </w:r>
        <w:r>
          <w:rPr>
            <w:noProof/>
            <w:webHidden/>
          </w:rPr>
          <w:instrText xml:space="preserve"> PAGEREF _Toc35962313 \h </w:instrText>
        </w:r>
        <w:r>
          <w:rPr>
            <w:noProof/>
            <w:webHidden/>
          </w:rPr>
        </w:r>
        <w:r>
          <w:rPr>
            <w:noProof/>
            <w:webHidden/>
          </w:rPr>
          <w:fldChar w:fldCharType="separate"/>
        </w:r>
        <w:r>
          <w:rPr>
            <w:noProof/>
            <w:webHidden/>
          </w:rPr>
          <w:t>18</w:t>
        </w:r>
        <w:r>
          <w:rPr>
            <w:noProof/>
            <w:webHidden/>
          </w:rPr>
          <w:fldChar w:fldCharType="end"/>
        </w:r>
      </w:hyperlink>
    </w:p>
    <w:p w14:paraId="78C240C4" w14:textId="13A9413C" w:rsidR="00607A4B" w:rsidRDefault="00607A4B">
      <w:pPr>
        <w:pStyle w:val="TM1"/>
        <w:tabs>
          <w:tab w:val="left" w:pos="660"/>
        </w:tabs>
        <w:rPr>
          <w:rFonts w:eastAsiaTheme="minorEastAsia"/>
          <w:noProof/>
          <w:lang w:eastAsia="fr-FR"/>
        </w:rPr>
      </w:pPr>
      <w:hyperlink w:anchor="_Toc35962314" w:history="1">
        <w:r w:rsidRPr="00BE7EF8">
          <w:rPr>
            <w:rStyle w:val="Lienhypertexte"/>
            <w:noProof/>
          </w:rPr>
          <w:t>10.</w:t>
        </w:r>
        <w:r>
          <w:rPr>
            <w:rFonts w:eastAsiaTheme="minorEastAsia"/>
            <w:noProof/>
            <w:lang w:eastAsia="fr-FR"/>
          </w:rPr>
          <w:tab/>
        </w:r>
        <w:r w:rsidRPr="00BE7EF8">
          <w:rPr>
            <w:rStyle w:val="Lienhypertexte"/>
            <w:noProof/>
          </w:rPr>
          <w:t>DELAIS</w:t>
        </w:r>
        <w:r>
          <w:rPr>
            <w:noProof/>
            <w:webHidden/>
          </w:rPr>
          <w:tab/>
        </w:r>
        <w:r>
          <w:rPr>
            <w:noProof/>
            <w:webHidden/>
          </w:rPr>
          <w:fldChar w:fldCharType="begin"/>
        </w:r>
        <w:r>
          <w:rPr>
            <w:noProof/>
            <w:webHidden/>
          </w:rPr>
          <w:instrText xml:space="preserve"> PAGEREF _Toc35962314 \h </w:instrText>
        </w:r>
        <w:r>
          <w:rPr>
            <w:noProof/>
            <w:webHidden/>
          </w:rPr>
        </w:r>
        <w:r>
          <w:rPr>
            <w:noProof/>
            <w:webHidden/>
          </w:rPr>
          <w:fldChar w:fldCharType="separate"/>
        </w:r>
        <w:r>
          <w:rPr>
            <w:noProof/>
            <w:webHidden/>
          </w:rPr>
          <w:t>19</w:t>
        </w:r>
        <w:r>
          <w:rPr>
            <w:noProof/>
            <w:webHidden/>
          </w:rPr>
          <w:fldChar w:fldCharType="end"/>
        </w:r>
      </w:hyperlink>
    </w:p>
    <w:p w14:paraId="4F3B851B" w14:textId="1EE0EEEC" w:rsidR="00607A4B" w:rsidRDefault="00607A4B">
      <w:pPr>
        <w:pStyle w:val="TM2"/>
        <w:rPr>
          <w:rFonts w:eastAsiaTheme="minorEastAsia"/>
          <w:noProof/>
          <w:lang w:eastAsia="fr-FR"/>
        </w:rPr>
      </w:pPr>
      <w:hyperlink w:anchor="_Toc35962315" w:history="1">
        <w:r w:rsidRPr="00BE7EF8">
          <w:rPr>
            <w:rStyle w:val="Lienhypertexte"/>
            <w:noProof/>
          </w:rPr>
          <w:t>10.1.</w:t>
        </w:r>
        <w:r>
          <w:rPr>
            <w:rFonts w:eastAsiaTheme="minorEastAsia"/>
            <w:noProof/>
            <w:lang w:eastAsia="fr-FR"/>
          </w:rPr>
          <w:tab/>
        </w:r>
        <w:r w:rsidRPr="00BE7EF8">
          <w:rPr>
            <w:rStyle w:val="Lienhypertexte"/>
            <w:noProof/>
          </w:rPr>
          <w:t>Délais de livraison et pénalités de retard</w:t>
        </w:r>
        <w:r>
          <w:rPr>
            <w:noProof/>
            <w:webHidden/>
          </w:rPr>
          <w:tab/>
        </w:r>
        <w:r>
          <w:rPr>
            <w:noProof/>
            <w:webHidden/>
          </w:rPr>
          <w:fldChar w:fldCharType="begin"/>
        </w:r>
        <w:r>
          <w:rPr>
            <w:noProof/>
            <w:webHidden/>
          </w:rPr>
          <w:instrText xml:space="preserve"> PAGEREF _Toc35962315 \h </w:instrText>
        </w:r>
        <w:r>
          <w:rPr>
            <w:noProof/>
            <w:webHidden/>
          </w:rPr>
        </w:r>
        <w:r>
          <w:rPr>
            <w:noProof/>
            <w:webHidden/>
          </w:rPr>
          <w:fldChar w:fldCharType="separate"/>
        </w:r>
        <w:r>
          <w:rPr>
            <w:noProof/>
            <w:webHidden/>
          </w:rPr>
          <w:t>19</w:t>
        </w:r>
        <w:r>
          <w:rPr>
            <w:noProof/>
            <w:webHidden/>
          </w:rPr>
          <w:fldChar w:fldCharType="end"/>
        </w:r>
      </w:hyperlink>
    </w:p>
    <w:p w14:paraId="396E37D9" w14:textId="27EB4FE5" w:rsidR="00607A4B" w:rsidRDefault="00607A4B">
      <w:pPr>
        <w:pStyle w:val="TM2"/>
        <w:rPr>
          <w:rFonts w:eastAsiaTheme="minorEastAsia"/>
          <w:noProof/>
          <w:lang w:eastAsia="fr-FR"/>
        </w:rPr>
      </w:pPr>
      <w:hyperlink w:anchor="_Toc35962316" w:history="1">
        <w:r w:rsidRPr="00BE7EF8">
          <w:rPr>
            <w:rStyle w:val="Lienhypertexte"/>
            <w:noProof/>
          </w:rPr>
          <w:t>10.2.</w:t>
        </w:r>
        <w:r>
          <w:rPr>
            <w:rFonts w:eastAsiaTheme="minorEastAsia"/>
            <w:noProof/>
            <w:lang w:eastAsia="fr-FR"/>
          </w:rPr>
          <w:tab/>
        </w:r>
        <w:r w:rsidRPr="00BE7EF8">
          <w:rPr>
            <w:rStyle w:val="Lienhypertexte"/>
            <w:noProof/>
          </w:rPr>
          <w:t>Prorogation du délai</w:t>
        </w:r>
        <w:r>
          <w:rPr>
            <w:noProof/>
            <w:webHidden/>
          </w:rPr>
          <w:tab/>
        </w:r>
        <w:r>
          <w:rPr>
            <w:noProof/>
            <w:webHidden/>
          </w:rPr>
          <w:fldChar w:fldCharType="begin"/>
        </w:r>
        <w:r>
          <w:rPr>
            <w:noProof/>
            <w:webHidden/>
          </w:rPr>
          <w:instrText xml:space="preserve"> PAGEREF _Toc35962316 \h </w:instrText>
        </w:r>
        <w:r>
          <w:rPr>
            <w:noProof/>
            <w:webHidden/>
          </w:rPr>
        </w:r>
        <w:r>
          <w:rPr>
            <w:noProof/>
            <w:webHidden/>
          </w:rPr>
          <w:fldChar w:fldCharType="separate"/>
        </w:r>
        <w:r>
          <w:rPr>
            <w:noProof/>
            <w:webHidden/>
          </w:rPr>
          <w:t>19</w:t>
        </w:r>
        <w:r>
          <w:rPr>
            <w:noProof/>
            <w:webHidden/>
          </w:rPr>
          <w:fldChar w:fldCharType="end"/>
        </w:r>
      </w:hyperlink>
    </w:p>
    <w:p w14:paraId="54614DE8" w14:textId="3E8A9566" w:rsidR="00607A4B" w:rsidRDefault="00607A4B">
      <w:pPr>
        <w:pStyle w:val="TM1"/>
        <w:tabs>
          <w:tab w:val="left" w:pos="660"/>
        </w:tabs>
        <w:rPr>
          <w:rFonts w:eastAsiaTheme="minorEastAsia"/>
          <w:noProof/>
          <w:lang w:eastAsia="fr-FR"/>
        </w:rPr>
      </w:pPr>
      <w:hyperlink w:anchor="_Toc35962317" w:history="1">
        <w:r w:rsidRPr="00BE7EF8">
          <w:rPr>
            <w:rStyle w:val="Lienhypertexte"/>
            <w:noProof/>
          </w:rPr>
          <w:t>11.</w:t>
        </w:r>
        <w:r>
          <w:rPr>
            <w:rFonts w:eastAsiaTheme="minorEastAsia"/>
            <w:noProof/>
            <w:lang w:eastAsia="fr-FR"/>
          </w:rPr>
          <w:tab/>
        </w:r>
        <w:r w:rsidRPr="00BE7EF8">
          <w:rPr>
            <w:rStyle w:val="Lienhypertexte"/>
            <w:noProof/>
          </w:rPr>
          <w:t>FORCE MAJEURE ET CAUSE LEGITIME DE SUSPENSION</w:t>
        </w:r>
        <w:r>
          <w:rPr>
            <w:noProof/>
            <w:webHidden/>
          </w:rPr>
          <w:tab/>
        </w:r>
        <w:r>
          <w:rPr>
            <w:noProof/>
            <w:webHidden/>
          </w:rPr>
          <w:fldChar w:fldCharType="begin"/>
        </w:r>
        <w:r>
          <w:rPr>
            <w:noProof/>
            <w:webHidden/>
          </w:rPr>
          <w:instrText xml:space="preserve"> PAGEREF _Toc35962317 \h </w:instrText>
        </w:r>
        <w:r>
          <w:rPr>
            <w:noProof/>
            <w:webHidden/>
          </w:rPr>
        </w:r>
        <w:r>
          <w:rPr>
            <w:noProof/>
            <w:webHidden/>
          </w:rPr>
          <w:fldChar w:fldCharType="separate"/>
        </w:r>
        <w:r>
          <w:rPr>
            <w:noProof/>
            <w:webHidden/>
          </w:rPr>
          <w:t>20</w:t>
        </w:r>
        <w:r>
          <w:rPr>
            <w:noProof/>
            <w:webHidden/>
          </w:rPr>
          <w:fldChar w:fldCharType="end"/>
        </w:r>
      </w:hyperlink>
    </w:p>
    <w:p w14:paraId="33F6A176" w14:textId="00E33868" w:rsidR="00607A4B" w:rsidRDefault="00607A4B">
      <w:pPr>
        <w:pStyle w:val="TM2"/>
        <w:rPr>
          <w:rFonts w:eastAsiaTheme="minorEastAsia"/>
          <w:noProof/>
          <w:lang w:eastAsia="fr-FR"/>
        </w:rPr>
      </w:pPr>
      <w:hyperlink w:anchor="_Toc35962318" w:history="1">
        <w:r w:rsidRPr="00BE7EF8">
          <w:rPr>
            <w:rStyle w:val="Lienhypertexte"/>
            <w:noProof/>
          </w:rPr>
          <w:t>11.1.</w:t>
        </w:r>
        <w:r>
          <w:rPr>
            <w:rFonts w:eastAsiaTheme="minorEastAsia"/>
            <w:noProof/>
            <w:lang w:eastAsia="fr-FR"/>
          </w:rPr>
          <w:tab/>
        </w:r>
        <w:r w:rsidRPr="00BE7EF8">
          <w:rPr>
            <w:rStyle w:val="Lienhypertexte"/>
            <w:noProof/>
          </w:rPr>
          <w:t>Force Majeure</w:t>
        </w:r>
        <w:r>
          <w:rPr>
            <w:noProof/>
            <w:webHidden/>
          </w:rPr>
          <w:tab/>
        </w:r>
        <w:r>
          <w:rPr>
            <w:noProof/>
            <w:webHidden/>
          </w:rPr>
          <w:fldChar w:fldCharType="begin"/>
        </w:r>
        <w:r>
          <w:rPr>
            <w:noProof/>
            <w:webHidden/>
          </w:rPr>
          <w:instrText xml:space="preserve"> PAGEREF _Toc35962318 \h </w:instrText>
        </w:r>
        <w:r>
          <w:rPr>
            <w:noProof/>
            <w:webHidden/>
          </w:rPr>
        </w:r>
        <w:r>
          <w:rPr>
            <w:noProof/>
            <w:webHidden/>
          </w:rPr>
          <w:fldChar w:fldCharType="separate"/>
        </w:r>
        <w:r>
          <w:rPr>
            <w:noProof/>
            <w:webHidden/>
          </w:rPr>
          <w:t>20</w:t>
        </w:r>
        <w:r>
          <w:rPr>
            <w:noProof/>
            <w:webHidden/>
          </w:rPr>
          <w:fldChar w:fldCharType="end"/>
        </w:r>
      </w:hyperlink>
    </w:p>
    <w:p w14:paraId="179D0017" w14:textId="5120EADB" w:rsidR="00607A4B" w:rsidRDefault="00607A4B">
      <w:pPr>
        <w:pStyle w:val="TM2"/>
        <w:rPr>
          <w:rFonts w:eastAsiaTheme="minorEastAsia"/>
          <w:noProof/>
          <w:lang w:eastAsia="fr-FR"/>
        </w:rPr>
      </w:pPr>
      <w:hyperlink w:anchor="_Toc35962319" w:history="1">
        <w:r w:rsidRPr="00BE7EF8">
          <w:rPr>
            <w:rStyle w:val="Lienhypertexte"/>
            <w:noProof/>
          </w:rPr>
          <w:t>11.2.</w:t>
        </w:r>
        <w:r>
          <w:rPr>
            <w:rFonts w:eastAsiaTheme="minorEastAsia"/>
            <w:noProof/>
            <w:lang w:eastAsia="fr-FR"/>
          </w:rPr>
          <w:tab/>
        </w:r>
        <w:r w:rsidRPr="00BE7EF8">
          <w:rPr>
            <w:rStyle w:val="Lienhypertexte"/>
            <w:noProof/>
          </w:rPr>
          <w:t>Cause Légitime</w:t>
        </w:r>
        <w:r>
          <w:rPr>
            <w:noProof/>
            <w:webHidden/>
          </w:rPr>
          <w:tab/>
        </w:r>
        <w:r>
          <w:rPr>
            <w:noProof/>
            <w:webHidden/>
          </w:rPr>
          <w:fldChar w:fldCharType="begin"/>
        </w:r>
        <w:r>
          <w:rPr>
            <w:noProof/>
            <w:webHidden/>
          </w:rPr>
          <w:instrText xml:space="preserve"> PAGEREF _Toc35962319 \h </w:instrText>
        </w:r>
        <w:r>
          <w:rPr>
            <w:noProof/>
            <w:webHidden/>
          </w:rPr>
        </w:r>
        <w:r>
          <w:rPr>
            <w:noProof/>
            <w:webHidden/>
          </w:rPr>
          <w:fldChar w:fldCharType="separate"/>
        </w:r>
        <w:r>
          <w:rPr>
            <w:noProof/>
            <w:webHidden/>
          </w:rPr>
          <w:t>21</w:t>
        </w:r>
        <w:r>
          <w:rPr>
            <w:noProof/>
            <w:webHidden/>
          </w:rPr>
          <w:fldChar w:fldCharType="end"/>
        </w:r>
      </w:hyperlink>
    </w:p>
    <w:p w14:paraId="7D192C1F" w14:textId="50503672" w:rsidR="00607A4B" w:rsidRDefault="00607A4B">
      <w:pPr>
        <w:pStyle w:val="TM1"/>
        <w:tabs>
          <w:tab w:val="left" w:pos="660"/>
        </w:tabs>
        <w:rPr>
          <w:rFonts w:eastAsiaTheme="minorEastAsia"/>
          <w:noProof/>
          <w:lang w:eastAsia="fr-FR"/>
        </w:rPr>
      </w:pPr>
      <w:hyperlink w:anchor="_Toc35962320" w:history="1">
        <w:r w:rsidRPr="00BE7EF8">
          <w:rPr>
            <w:rStyle w:val="Lienhypertexte"/>
            <w:noProof/>
          </w:rPr>
          <w:t>12.</w:t>
        </w:r>
        <w:r>
          <w:rPr>
            <w:rFonts w:eastAsiaTheme="minorEastAsia"/>
            <w:noProof/>
            <w:lang w:eastAsia="fr-FR"/>
          </w:rPr>
          <w:tab/>
        </w:r>
        <w:r w:rsidRPr="00BE7EF8">
          <w:rPr>
            <w:rStyle w:val="Lienhypertexte"/>
            <w:noProof/>
          </w:rPr>
          <w:t>DUREE ET PRISE D’EFEET DU CONTRAT</w:t>
        </w:r>
        <w:r>
          <w:rPr>
            <w:noProof/>
            <w:webHidden/>
          </w:rPr>
          <w:tab/>
        </w:r>
        <w:r>
          <w:rPr>
            <w:noProof/>
            <w:webHidden/>
          </w:rPr>
          <w:fldChar w:fldCharType="begin"/>
        </w:r>
        <w:r>
          <w:rPr>
            <w:noProof/>
            <w:webHidden/>
          </w:rPr>
          <w:instrText xml:space="preserve"> PAGEREF _Toc35962320 \h </w:instrText>
        </w:r>
        <w:r>
          <w:rPr>
            <w:noProof/>
            <w:webHidden/>
          </w:rPr>
        </w:r>
        <w:r>
          <w:rPr>
            <w:noProof/>
            <w:webHidden/>
          </w:rPr>
          <w:fldChar w:fldCharType="separate"/>
        </w:r>
        <w:r>
          <w:rPr>
            <w:noProof/>
            <w:webHidden/>
          </w:rPr>
          <w:t>21</w:t>
        </w:r>
        <w:r>
          <w:rPr>
            <w:noProof/>
            <w:webHidden/>
          </w:rPr>
          <w:fldChar w:fldCharType="end"/>
        </w:r>
      </w:hyperlink>
    </w:p>
    <w:p w14:paraId="49BEA330" w14:textId="6BC1D3BB" w:rsidR="00607A4B" w:rsidRDefault="00607A4B">
      <w:pPr>
        <w:pStyle w:val="TM1"/>
        <w:tabs>
          <w:tab w:val="left" w:pos="660"/>
        </w:tabs>
        <w:rPr>
          <w:rFonts w:eastAsiaTheme="minorEastAsia"/>
          <w:noProof/>
          <w:lang w:eastAsia="fr-FR"/>
        </w:rPr>
      </w:pPr>
      <w:hyperlink w:anchor="_Toc35962321" w:history="1">
        <w:r w:rsidRPr="00BE7EF8">
          <w:rPr>
            <w:rStyle w:val="Lienhypertexte"/>
            <w:noProof/>
          </w:rPr>
          <w:t>13.</w:t>
        </w:r>
        <w:r>
          <w:rPr>
            <w:rFonts w:eastAsiaTheme="minorEastAsia"/>
            <w:noProof/>
            <w:lang w:eastAsia="fr-FR"/>
          </w:rPr>
          <w:tab/>
        </w:r>
        <w:r w:rsidRPr="00BE7EF8">
          <w:rPr>
            <w:rStyle w:val="Lienhypertexte"/>
            <w:noProof/>
          </w:rPr>
          <w:t>CONFIDENTIALITE</w:t>
        </w:r>
        <w:r>
          <w:rPr>
            <w:noProof/>
            <w:webHidden/>
          </w:rPr>
          <w:tab/>
        </w:r>
        <w:r>
          <w:rPr>
            <w:noProof/>
            <w:webHidden/>
          </w:rPr>
          <w:fldChar w:fldCharType="begin"/>
        </w:r>
        <w:r>
          <w:rPr>
            <w:noProof/>
            <w:webHidden/>
          </w:rPr>
          <w:instrText xml:space="preserve"> PAGEREF _Toc35962321 \h </w:instrText>
        </w:r>
        <w:r>
          <w:rPr>
            <w:noProof/>
            <w:webHidden/>
          </w:rPr>
        </w:r>
        <w:r>
          <w:rPr>
            <w:noProof/>
            <w:webHidden/>
          </w:rPr>
          <w:fldChar w:fldCharType="separate"/>
        </w:r>
        <w:r>
          <w:rPr>
            <w:noProof/>
            <w:webHidden/>
          </w:rPr>
          <w:t>21</w:t>
        </w:r>
        <w:r>
          <w:rPr>
            <w:noProof/>
            <w:webHidden/>
          </w:rPr>
          <w:fldChar w:fldCharType="end"/>
        </w:r>
      </w:hyperlink>
    </w:p>
    <w:p w14:paraId="31874114" w14:textId="0ED9AE86" w:rsidR="00607A4B" w:rsidRDefault="00607A4B">
      <w:pPr>
        <w:pStyle w:val="TM1"/>
        <w:tabs>
          <w:tab w:val="left" w:pos="660"/>
        </w:tabs>
        <w:rPr>
          <w:rFonts w:eastAsiaTheme="minorEastAsia"/>
          <w:noProof/>
          <w:lang w:eastAsia="fr-FR"/>
        </w:rPr>
      </w:pPr>
      <w:hyperlink w:anchor="_Toc35962322" w:history="1">
        <w:r w:rsidRPr="00BE7EF8">
          <w:rPr>
            <w:rStyle w:val="Lienhypertexte"/>
            <w:noProof/>
          </w:rPr>
          <w:t>14.</w:t>
        </w:r>
        <w:r>
          <w:rPr>
            <w:rFonts w:eastAsiaTheme="minorEastAsia"/>
            <w:noProof/>
            <w:lang w:eastAsia="fr-FR"/>
          </w:rPr>
          <w:tab/>
        </w:r>
        <w:r w:rsidRPr="00BE7EF8">
          <w:rPr>
            <w:rStyle w:val="Lienhypertexte"/>
            <w:noProof/>
          </w:rPr>
          <w:t>PROPRIETE INTELLECTUELLE</w:t>
        </w:r>
        <w:r>
          <w:rPr>
            <w:noProof/>
            <w:webHidden/>
          </w:rPr>
          <w:tab/>
        </w:r>
        <w:r>
          <w:rPr>
            <w:noProof/>
            <w:webHidden/>
          </w:rPr>
          <w:fldChar w:fldCharType="begin"/>
        </w:r>
        <w:r>
          <w:rPr>
            <w:noProof/>
            <w:webHidden/>
          </w:rPr>
          <w:instrText xml:space="preserve"> PAGEREF _Toc35962322 \h </w:instrText>
        </w:r>
        <w:r>
          <w:rPr>
            <w:noProof/>
            <w:webHidden/>
          </w:rPr>
        </w:r>
        <w:r>
          <w:rPr>
            <w:noProof/>
            <w:webHidden/>
          </w:rPr>
          <w:fldChar w:fldCharType="separate"/>
        </w:r>
        <w:r>
          <w:rPr>
            <w:noProof/>
            <w:webHidden/>
          </w:rPr>
          <w:t>22</w:t>
        </w:r>
        <w:r>
          <w:rPr>
            <w:noProof/>
            <w:webHidden/>
          </w:rPr>
          <w:fldChar w:fldCharType="end"/>
        </w:r>
      </w:hyperlink>
    </w:p>
    <w:p w14:paraId="2CD87189" w14:textId="0EF834B3" w:rsidR="00607A4B" w:rsidRDefault="00607A4B">
      <w:pPr>
        <w:pStyle w:val="TM1"/>
        <w:tabs>
          <w:tab w:val="left" w:pos="660"/>
        </w:tabs>
        <w:rPr>
          <w:rFonts w:eastAsiaTheme="minorEastAsia"/>
          <w:noProof/>
          <w:lang w:eastAsia="fr-FR"/>
        </w:rPr>
      </w:pPr>
      <w:hyperlink w:anchor="_Toc35962323" w:history="1">
        <w:r w:rsidRPr="00BE7EF8">
          <w:rPr>
            <w:rStyle w:val="Lienhypertexte"/>
            <w:noProof/>
          </w:rPr>
          <w:t>15.</w:t>
        </w:r>
        <w:r>
          <w:rPr>
            <w:rFonts w:eastAsiaTheme="minorEastAsia"/>
            <w:noProof/>
            <w:lang w:eastAsia="fr-FR"/>
          </w:rPr>
          <w:tab/>
        </w:r>
        <w:r w:rsidRPr="00BE7EF8">
          <w:rPr>
            <w:rStyle w:val="Lienhypertexte"/>
            <w:noProof/>
          </w:rPr>
          <w:t>MANQUEMENTS ET RESILIATION</w:t>
        </w:r>
        <w:r>
          <w:rPr>
            <w:noProof/>
            <w:webHidden/>
          </w:rPr>
          <w:tab/>
        </w:r>
        <w:r>
          <w:rPr>
            <w:noProof/>
            <w:webHidden/>
          </w:rPr>
          <w:fldChar w:fldCharType="begin"/>
        </w:r>
        <w:r>
          <w:rPr>
            <w:noProof/>
            <w:webHidden/>
          </w:rPr>
          <w:instrText xml:space="preserve"> PAGEREF _Toc35962323 \h </w:instrText>
        </w:r>
        <w:r>
          <w:rPr>
            <w:noProof/>
            <w:webHidden/>
          </w:rPr>
        </w:r>
        <w:r>
          <w:rPr>
            <w:noProof/>
            <w:webHidden/>
          </w:rPr>
          <w:fldChar w:fldCharType="separate"/>
        </w:r>
        <w:r>
          <w:rPr>
            <w:noProof/>
            <w:webHidden/>
          </w:rPr>
          <w:t>22</w:t>
        </w:r>
        <w:r>
          <w:rPr>
            <w:noProof/>
            <w:webHidden/>
          </w:rPr>
          <w:fldChar w:fldCharType="end"/>
        </w:r>
      </w:hyperlink>
    </w:p>
    <w:p w14:paraId="06886360" w14:textId="4ED246AA" w:rsidR="00607A4B" w:rsidRDefault="00607A4B">
      <w:pPr>
        <w:pStyle w:val="TM1"/>
        <w:tabs>
          <w:tab w:val="left" w:pos="660"/>
        </w:tabs>
        <w:rPr>
          <w:rFonts w:eastAsiaTheme="minorEastAsia"/>
          <w:noProof/>
          <w:lang w:eastAsia="fr-FR"/>
        </w:rPr>
      </w:pPr>
      <w:hyperlink w:anchor="_Toc35962324" w:history="1">
        <w:r w:rsidRPr="00BE7EF8">
          <w:rPr>
            <w:rStyle w:val="Lienhypertexte"/>
            <w:noProof/>
          </w:rPr>
          <w:t>16.</w:t>
        </w:r>
        <w:r>
          <w:rPr>
            <w:rFonts w:eastAsiaTheme="minorEastAsia"/>
            <w:noProof/>
            <w:lang w:eastAsia="fr-FR"/>
          </w:rPr>
          <w:tab/>
        </w:r>
        <w:r w:rsidRPr="00BE7EF8">
          <w:rPr>
            <w:rStyle w:val="Lienhypertexte"/>
            <w:noProof/>
          </w:rPr>
          <w:t>CLAUSES DIVERSES</w:t>
        </w:r>
        <w:r>
          <w:rPr>
            <w:noProof/>
            <w:webHidden/>
          </w:rPr>
          <w:tab/>
        </w:r>
        <w:r>
          <w:rPr>
            <w:noProof/>
            <w:webHidden/>
          </w:rPr>
          <w:fldChar w:fldCharType="begin"/>
        </w:r>
        <w:r>
          <w:rPr>
            <w:noProof/>
            <w:webHidden/>
          </w:rPr>
          <w:instrText xml:space="preserve"> PAGEREF _Toc35962324 \h </w:instrText>
        </w:r>
        <w:r>
          <w:rPr>
            <w:noProof/>
            <w:webHidden/>
          </w:rPr>
        </w:r>
        <w:r>
          <w:rPr>
            <w:noProof/>
            <w:webHidden/>
          </w:rPr>
          <w:fldChar w:fldCharType="separate"/>
        </w:r>
        <w:r>
          <w:rPr>
            <w:noProof/>
            <w:webHidden/>
          </w:rPr>
          <w:t>22</w:t>
        </w:r>
        <w:r>
          <w:rPr>
            <w:noProof/>
            <w:webHidden/>
          </w:rPr>
          <w:fldChar w:fldCharType="end"/>
        </w:r>
      </w:hyperlink>
    </w:p>
    <w:p w14:paraId="3958FBBE" w14:textId="797459FA" w:rsidR="00607A4B" w:rsidRDefault="00607A4B">
      <w:pPr>
        <w:pStyle w:val="TM2"/>
        <w:rPr>
          <w:rFonts w:eastAsiaTheme="minorEastAsia"/>
          <w:noProof/>
          <w:lang w:eastAsia="fr-FR"/>
        </w:rPr>
      </w:pPr>
      <w:hyperlink w:anchor="_Toc35962325" w:history="1">
        <w:r w:rsidRPr="00BE7EF8">
          <w:rPr>
            <w:rStyle w:val="Lienhypertexte"/>
            <w:noProof/>
          </w:rPr>
          <w:t>16.1.</w:t>
        </w:r>
        <w:r>
          <w:rPr>
            <w:rFonts w:eastAsiaTheme="minorEastAsia"/>
            <w:noProof/>
            <w:lang w:eastAsia="fr-FR"/>
          </w:rPr>
          <w:tab/>
        </w:r>
        <w:r w:rsidRPr="00BE7EF8">
          <w:rPr>
            <w:rStyle w:val="Lienhypertexte"/>
            <w:noProof/>
          </w:rPr>
          <w:t>Notifications</w:t>
        </w:r>
        <w:r>
          <w:rPr>
            <w:noProof/>
            <w:webHidden/>
          </w:rPr>
          <w:tab/>
        </w:r>
        <w:r>
          <w:rPr>
            <w:noProof/>
            <w:webHidden/>
          </w:rPr>
          <w:fldChar w:fldCharType="begin"/>
        </w:r>
        <w:r>
          <w:rPr>
            <w:noProof/>
            <w:webHidden/>
          </w:rPr>
          <w:instrText xml:space="preserve"> PAGEREF _Toc35962325 \h </w:instrText>
        </w:r>
        <w:r>
          <w:rPr>
            <w:noProof/>
            <w:webHidden/>
          </w:rPr>
        </w:r>
        <w:r>
          <w:rPr>
            <w:noProof/>
            <w:webHidden/>
          </w:rPr>
          <w:fldChar w:fldCharType="separate"/>
        </w:r>
        <w:r>
          <w:rPr>
            <w:noProof/>
            <w:webHidden/>
          </w:rPr>
          <w:t>22</w:t>
        </w:r>
        <w:r>
          <w:rPr>
            <w:noProof/>
            <w:webHidden/>
          </w:rPr>
          <w:fldChar w:fldCharType="end"/>
        </w:r>
      </w:hyperlink>
    </w:p>
    <w:p w14:paraId="25BE85C3" w14:textId="499D69A3" w:rsidR="00607A4B" w:rsidRDefault="00607A4B">
      <w:pPr>
        <w:pStyle w:val="TM2"/>
        <w:rPr>
          <w:rFonts w:eastAsiaTheme="minorEastAsia"/>
          <w:noProof/>
          <w:lang w:eastAsia="fr-FR"/>
        </w:rPr>
      </w:pPr>
      <w:hyperlink w:anchor="_Toc35962326" w:history="1">
        <w:r w:rsidRPr="00BE7EF8">
          <w:rPr>
            <w:rStyle w:val="Lienhypertexte"/>
            <w:noProof/>
          </w:rPr>
          <w:t>16.2.</w:t>
        </w:r>
        <w:r>
          <w:rPr>
            <w:rFonts w:eastAsiaTheme="minorEastAsia"/>
            <w:noProof/>
            <w:lang w:eastAsia="fr-FR"/>
          </w:rPr>
          <w:tab/>
        </w:r>
        <w:r w:rsidRPr="00BE7EF8">
          <w:rPr>
            <w:rStyle w:val="Lienhypertexte"/>
            <w:noProof/>
          </w:rPr>
          <w:t>Langue du Contrat</w:t>
        </w:r>
        <w:r>
          <w:rPr>
            <w:noProof/>
            <w:webHidden/>
          </w:rPr>
          <w:tab/>
        </w:r>
        <w:r>
          <w:rPr>
            <w:noProof/>
            <w:webHidden/>
          </w:rPr>
          <w:fldChar w:fldCharType="begin"/>
        </w:r>
        <w:r>
          <w:rPr>
            <w:noProof/>
            <w:webHidden/>
          </w:rPr>
          <w:instrText xml:space="preserve"> PAGEREF _Toc35962326 \h </w:instrText>
        </w:r>
        <w:r>
          <w:rPr>
            <w:noProof/>
            <w:webHidden/>
          </w:rPr>
        </w:r>
        <w:r>
          <w:rPr>
            <w:noProof/>
            <w:webHidden/>
          </w:rPr>
          <w:fldChar w:fldCharType="separate"/>
        </w:r>
        <w:r>
          <w:rPr>
            <w:noProof/>
            <w:webHidden/>
          </w:rPr>
          <w:t>23</w:t>
        </w:r>
        <w:r>
          <w:rPr>
            <w:noProof/>
            <w:webHidden/>
          </w:rPr>
          <w:fldChar w:fldCharType="end"/>
        </w:r>
      </w:hyperlink>
    </w:p>
    <w:p w14:paraId="191E463C" w14:textId="03CD9211" w:rsidR="00607A4B" w:rsidRDefault="00607A4B">
      <w:pPr>
        <w:pStyle w:val="TM2"/>
        <w:rPr>
          <w:rFonts w:eastAsiaTheme="minorEastAsia"/>
          <w:noProof/>
          <w:lang w:eastAsia="fr-FR"/>
        </w:rPr>
      </w:pPr>
      <w:hyperlink w:anchor="_Toc35962327" w:history="1">
        <w:r w:rsidRPr="00BE7EF8">
          <w:rPr>
            <w:rStyle w:val="Lienhypertexte"/>
            <w:noProof/>
          </w:rPr>
          <w:t>16.3.</w:t>
        </w:r>
        <w:r>
          <w:rPr>
            <w:rFonts w:eastAsiaTheme="minorEastAsia"/>
            <w:noProof/>
            <w:lang w:eastAsia="fr-FR"/>
          </w:rPr>
          <w:tab/>
        </w:r>
        <w:r w:rsidRPr="00BE7EF8">
          <w:rPr>
            <w:rStyle w:val="Lienhypertexte"/>
            <w:noProof/>
          </w:rPr>
          <w:t>Modification</w:t>
        </w:r>
        <w:r>
          <w:rPr>
            <w:noProof/>
            <w:webHidden/>
          </w:rPr>
          <w:tab/>
        </w:r>
        <w:r>
          <w:rPr>
            <w:noProof/>
            <w:webHidden/>
          </w:rPr>
          <w:fldChar w:fldCharType="begin"/>
        </w:r>
        <w:r>
          <w:rPr>
            <w:noProof/>
            <w:webHidden/>
          </w:rPr>
          <w:instrText xml:space="preserve"> PAGEREF _Toc35962327 \h </w:instrText>
        </w:r>
        <w:r>
          <w:rPr>
            <w:noProof/>
            <w:webHidden/>
          </w:rPr>
        </w:r>
        <w:r>
          <w:rPr>
            <w:noProof/>
            <w:webHidden/>
          </w:rPr>
          <w:fldChar w:fldCharType="separate"/>
        </w:r>
        <w:r>
          <w:rPr>
            <w:noProof/>
            <w:webHidden/>
          </w:rPr>
          <w:t>23</w:t>
        </w:r>
        <w:r>
          <w:rPr>
            <w:noProof/>
            <w:webHidden/>
          </w:rPr>
          <w:fldChar w:fldCharType="end"/>
        </w:r>
      </w:hyperlink>
    </w:p>
    <w:p w14:paraId="39792EB5" w14:textId="37AC9D63" w:rsidR="00607A4B" w:rsidRDefault="00607A4B">
      <w:pPr>
        <w:pStyle w:val="TM2"/>
        <w:rPr>
          <w:rFonts w:eastAsiaTheme="minorEastAsia"/>
          <w:noProof/>
          <w:lang w:eastAsia="fr-FR"/>
        </w:rPr>
      </w:pPr>
      <w:hyperlink w:anchor="_Toc35962328" w:history="1">
        <w:r w:rsidRPr="00BE7EF8">
          <w:rPr>
            <w:rStyle w:val="Lienhypertexte"/>
            <w:noProof/>
          </w:rPr>
          <w:t>16.4.</w:t>
        </w:r>
        <w:r>
          <w:rPr>
            <w:rFonts w:eastAsiaTheme="minorEastAsia"/>
            <w:noProof/>
            <w:lang w:eastAsia="fr-FR"/>
          </w:rPr>
          <w:tab/>
        </w:r>
        <w:r w:rsidRPr="00BE7EF8">
          <w:rPr>
            <w:rStyle w:val="Lienhypertexte"/>
            <w:noProof/>
          </w:rPr>
          <w:t>Cession</w:t>
        </w:r>
        <w:r>
          <w:rPr>
            <w:noProof/>
            <w:webHidden/>
          </w:rPr>
          <w:tab/>
        </w:r>
        <w:r>
          <w:rPr>
            <w:noProof/>
            <w:webHidden/>
          </w:rPr>
          <w:fldChar w:fldCharType="begin"/>
        </w:r>
        <w:r>
          <w:rPr>
            <w:noProof/>
            <w:webHidden/>
          </w:rPr>
          <w:instrText xml:space="preserve"> PAGEREF _Toc35962328 \h </w:instrText>
        </w:r>
        <w:r>
          <w:rPr>
            <w:noProof/>
            <w:webHidden/>
          </w:rPr>
        </w:r>
        <w:r>
          <w:rPr>
            <w:noProof/>
            <w:webHidden/>
          </w:rPr>
          <w:fldChar w:fldCharType="separate"/>
        </w:r>
        <w:r>
          <w:rPr>
            <w:noProof/>
            <w:webHidden/>
          </w:rPr>
          <w:t>23</w:t>
        </w:r>
        <w:r>
          <w:rPr>
            <w:noProof/>
            <w:webHidden/>
          </w:rPr>
          <w:fldChar w:fldCharType="end"/>
        </w:r>
      </w:hyperlink>
    </w:p>
    <w:p w14:paraId="7901B775" w14:textId="7F50F49D" w:rsidR="00607A4B" w:rsidRDefault="00607A4B">
      <w:pPr>
        <w:pStyle w:val="TM2"/>
        <w:rPr>
          <w:rFonts w:eastAsiaTheme="minorEastAsia"/>
          <w:noProof/>
          <w:lang w:eastAsia="fr-FR"/>
        </w:rPr>
      </w:pPr>
      <w:hyperlink w:anchor="_Toc35962329" w:history="1">
        <w:r w:rsidRPr="00BE7EF8">
          <w:rPr>
            <w:rStyle w:val="Lienhypertexte"/>
            <w:noProof/>
          </w:rPr>
          <w:t>16.5.</w:t>
        </w:r>
        <w:r>
          <w:rPr>
            <w:rFonts w:eastAsiaTheme="minorEastAsia"/>
            <w:noProof/>
            <w:lang w:eastAsia="fr-FR"/>
          </w:rPr>
          <w:tab/>
        </w:r>
        <w:r w:rsidRPr="00BE7EF8">
          <w:rPr>
            <w:rStyle w:val="Lienhypertexte"/>
            <w:noProof/>
          </w:rPr>
          <w:t>Non renonciation</w:t>
        </w:r>
        <w:r>
          <w:rPr>
            <w:noProof/>
            <w:webHidden/>
          </w:rPr>
          <w:tab/>
        </w:r>
        <w:r>
          <w:rPr>
            <w:noProof/>
            <w:webHidden/>
          </w:rPr>
          <w:fldChar w:fldCharType="begin"/>
        </w:r>
        <w:r>
          <w:rPr>
            <w:noProof/>
            <w:webHidden/>
          </w:rPr>
          <w:instrText xml:space="preserve"> PAGEREF _Toc35962329 \h </w:instrText>
        </w:r>
        <w:r>
          <w:rPr>
            <w:noProof/>
            <w:webHidden/>
          </w:rPr>
        </w:r>
        <w:r>
          <w:rPr>
            <w:noProof/>
            <w:webHidden/>
          </w:rPr>
          <w:fldChar w:fldCharType="separate"/>
        </w:r>
        <w:r>
          <w:rPr>
            <w:noProof/>
            <w:webHidden/>
          </w:rPr>
          <w:t>23</w:t>
        </w:r>
        <w:r>
          <w:rPr>
            <w:noProof/>
            <w:webHidden/>
          </w:rPr>
          <w:fldChar w:fldCharType="end"/>
        </w:r>
      </w:hyperlink>
    </w:p>
    <w:p w14:paraId="51E7FE50" w14:textId="791186F9" w:rsidR="00607A4B" w:rsidRDefault="00607A4B">
      <w:pPr>
        <w:pStyle w:val="TM2"/>
        <w:rPr>
          <w:rFonts w:eastAsiaTheme="minorEastAsia"/>
          <w:noProof/>
          <w:lang w:eastAsia="fr-FR"/>
        </w:rPr>
      </w:pPr>
      <w:hyperlink w:anchor="_Toc35962330" w:history="1">
        <w:r w:rsidRPr="00BE7EF8">
          <w:rPr>
            <w:rStyle w:val="Lienhypertexte"/>
            <w:noProof/>
          </w:rPr>
          <w:t>16.6.</w:t>
        </w:r>
        <w:r>
          <w:rPr>
            <w:rFonts w:eastAsiaTheme="minorEastAsia"/>
            <w:noProof/>
            <w:lang w:eastAsia="fr-FR"/>
          </w:rPr>
          <w:tab/>
        </w:r>
        <w:r w:rsidRPr="00BE7EF8">
          <w:rPr>
            <w:rStyle w:val="Lienhypertexte"/>
            <w:noProof/>
          </w:rPr>
          <w:t>Nullité</w:t>
        </w:r>
        <w:r>
          <w:rPr>
            <w:noProof/>
            <w:webHidden/>
          </w:rPr>
          <w:tab/>
        </w:r>
        <w:r>
          <w:rPr>
            <w:noProof/>
            <w:webHidden/>
          </w:rPr>
          <w:fldChar w:fldCharType="begin"/>
        </w:r>
        <w:r>
          <w:rPr>
            <w:noProof/>
            <w:webHidden/>
          </w:rPr>
          <w:instrText xml:space="preserve"> PAGEREF _Toc35962330 \h </w:instrText>
        </w:r>
        <w:r>
          <w:rPr>
            <w:noProof/>
            <w:webHidden/>
          </w:rPr>
        </w:r>
        <w:r>
          <w:rPr>
            <w:noProof/>
            <w:webHidden/>
          </w:rPr>
          <w:fldChar w:fldCharType="separate"/>
        </w:r>
        <w:r>
          <w:rPr>
            <w:noProof/>
            <w:webHidden/>
          </w:rPr>
          <w:t>23</w:t>
        </w:r>
        <w:r>
          <w:rPr>
            <w:noProof/>
            <w:webHidden/>
          </w:rPr>
          <w:fldChar w:fldCharType="end"/>
        </w:r>
      </w:hyperlink>
    </w:p>
    <w:p w14:paraId="4C1411D0" w14:textId="7E837678" w:rsidR="00607A4B" w:rsidRDefault="00607A4B">
      <w:pPr>
        <w:pStyle w:val="TM2"/>
        <w:rPr>
          <w:rFonts w:eastAsiaTheme="minorEastAsia"/>
          <w:noProof/>
          <w:lang w:eastAsia="fr-FR"/>
        </w:rPr>
      </w:pPr>
      <w:hyperlink w:anchor="_Toc35962331" w:history="1">
        <w:r w:rsidRPr="00BE7EF8">
          <w:rPr>
            <w:rStyle w:val="Lienhypertexte"/>
            <w:noProof/>
          </w:rPr>
          <w:t>16.7.</w:t>
        </w:r>
        <w:r>
          <w:rPr>
            <w:rFonts w:eastAsiaTheme="minorEastAsia"/>
            <w:noProof/>
            <w:lang w:eastAsia="fr-FR"/>
          </w:rPr>
          <w:tab/>
        </w:r>
        <w:r w:rsidRPr="00BE7EF8">
          <w:rPr>
            <w:rStyle w:val="Lienhypertexte"/>
            <w:noProof/>
          </w:rPr>
          <w:t>Données personnelles</w:t>
        </w:r>
        <w:r>
          <w:rPr>
            <w:noProof/>
            <w:webHidden/>
          </w:rPr>
          <w:tab/>
        </w:r>
        <w:r>
          <w:rPr>
            <w:noProof/>
            <w:webHidden/>
          </w:rPr>
          <w:fldChar w:fldCharType="begin"/>
        </w:r>
        <w:r>
          <w:rPr>
            <w:noProof/>
            <w:webHidden/>
          </w:rPr>
          <w:instrText xml:space="preserve"> PAGEREF _Toc35962331 \h </w:instrText>
        </w:r>
        <w:r>
          <w:rPr>
            <w:noProof/>
            <w:webHidden/>
          </w:rPr>
        </w:r>
        <w:r>
          <w:rPr>
            <w:noProof/>
            <w:webHidden/>
          </w:rPr>
          <w:fldChar w:fldCharType="separate"/>
        </w:r>
        <w:r>
          <w:rPr>
            <w:noProof/>
            <w:webHidden/>
          </w:rPr>
          <w:t>24</w:t>
        </w:r>
        <w:r>
          <w:rPr>
            <w:noProof/>
            <w:webHidden/>
          </w:rPr>
          <w:fldChar w:fldCharType="end"/>
        </w:r>
      </w:hyperlink>
    </w:p>
    <w:p w14:paraId="38FC2EBB" w14:textId="42AE5578" w:rsidR="00607A4B" w:rsidRDefault="00607A4B">
      <w:pPr>
        <w:pStyle w:val="TM2"/>
        <w:rPr>
          <w:rFonts w:eastAsiaTheme="minorEastAsia"/>
          <w:noProof/>
          <w:lang w:eastAsia="fr-FR"/>
        </w:rPr>
      </w:pPr>
      <w:hyperlink w:anchor="_Toc35962332" w:history="1">
        <w:r w:rsidRPr="00BE7EF8">
          <w:rPr>
            <w:rStyle w:val="Lienhypertexte"/>
            <w:noProof/>
          </w:rPr>
          <w:t>16.8.</w:t>
        </w:r>
        <w:r>
          <w:rPr>
            <w:rFonts w:eastAsiaTheme="minorEastAsia"/>
            <w:noProof/>
            <w:lang w:eastAsia="fr-FR"/>
          </w:rPr>
          <w:tab/>
        </w:r>
        <w:r w:rsidRPr="00BE7EF8">
          <w:rPr>
            <w:rStyle w:val="Lienhypertexte"/>
            <w:noProof/>
          </w:rPr>
          <w:t>Déclarations des Parties</w:t>
        </w:r>
        <w:r>
          <w:rPr>
            <w:noProof/>
            <w:webHidden/>
          </w:rPr>
          <w:tab/>
        </w:r>
        <w:r>
          <w:rPr>
            <w:noProof/>
            <w:webHidden/>
          </w:rPr>
          <w:fldChar w:fldCharType="begin"/>
        </w:r>
        <w:r>
          <w:rPr>
            <w:noProof/>
            <w:webHidden/>
          </w:rPr>
          <w:instrText xml:space="preserve"> PAGEREF _Toc35962332 \h </w:instrText>
        </w:r>
        <w:r>
          <w:rPr>
            <w:noProof/>
            <w:webHidden/>
          </w:rPr>
        </w:r>
        <w:r>
          <w:rPr>
            <w:noProof/>
            <w:webHidden/>
          </w:rPr>
          <w:fldChar w:fldCharType="separate"/>
        </w:r>
        <w:r>
          <w:rPr>
            <w:noProof/>
            <w:webHidden/>
          </w:rPr>
          <w:t>24</w:t>
        </w:r>
        <w:r>
          <w:rPr>
            <w:noProof/>
            <w:webHidden/>
          </w:rPr>
          <w:fldChar w:fldCharType="end"/>
        </w:r>
      </w:hyperlink>
    </w:p>
    <w:p w14:paraId="3D99916D" w14:textId="34879F5C" w:rsidR="00607A4B" w:rsidRDefault="00607A4B">
      <w:pPr>
        <w:pStyle w:val="TM2"/>
        <w:rPr>
          <w:rFonts w:eastAsiaTheme="minorEastAsia"/>
          <w:noProof/>
          <w:lang w:eastAsia="fr-FR"/>
        </w:rPr>
      </w:pPr>
      <w:hyperlink w:anchor="_Toc35962333" w:history="1">
        <w:r w:rsidRPr="00BE7EF8">
          <w:rPr>
            <w:rStyle w:val="Lienhypertexte"/>
            <w:noProof/>
          </w:rPr>
          <w:t>16.9.</w:t>
        </w:r>
        <w:r>
          <w:rPr>
            <w:rFonts w:eastAsiaTheme="minorEastAsia"/>
            <w:noProof/>
            <w:lang w:eastAsia="fr-FR"/>
          </w:rPr>
          <w:tab/>
        </w:r>
        <w:r w:rsidRPr="00BE7EF8">
          <w:rPr>
            <w:rStyle w:val="Lienhypertexte"/>
            <w:noProof/>
          </w:rPr>
          <w:t>Lutte anti-corruption</w:t>
        </w:r>
        <w:r>
          <w:rPr>
            <w:noProof/>
            <w:webHidden/>
          </w:rPr>
          <w:tab/>
        </w:r>
        <w:r>
          <w:rPr>
            <w:noProof/>
            <w:webHidden/>
          </w:rPr>
          <w:fldChar w:fldCharType="begin"/>
        </w:r>
        <w:r>
          <w:rPr>
            <w:noProof/>
            <w:webHidden/>
          </w:rPr>
          <w:instrText xml:space="preserve"> PAGEREF _Toc35962333 \h </w:instrText>
        </w:r>
        <w:r>
          <w:rPr>
            <w:noProof/>
            <w:webHidden/>
          </w:rPr>
        </w:r>
        <w:r>
          <w:rPr>
            <w:noProof/>
            <w:webHidden/>
          </w:rPr>
          <w:fldChar w:fldCharType="separate"/>
        </w:r>
        <w:r>
          <w:rPr>
            <w:noProof/>
            <w:webHidden/>
          </w:rPr>
          <w:t>24</w:t>
        </w:r>
        <w:r>
          <w:rPr>
            <w:noProof/>
            <w:webHidden/>
          </w:rPr>
          <w:fldChar w:fldCharType="end"/>
        </w:r>
      </w:hyperlink>
    </w:p>
    <w:p w14:paraId="476CE61A" w14:textId="0DB0249F" w:rsidR="00607A4B" w:rsidRDefault="00607A4B">
      <w:pPr>
        <w:pStyle w:val="TM1"/>
        <w:tabs>
          <w:tab w:val="left" w:pos="660"/>
        </w:tabs>
        <w:rPr>
          <w:rFonts w:eastAsiaTheme="minorEastAsia"/>
          <w:noProof/>
          <w:lang w:eastAsia="fr-FR"/>
        </w:rPr>
      </w:pPr>
      <w:hyperlink w:anchor="_Toc35962334" w:history="1">
        <w:r w:rsidRPr="00BE7EF8">
          <w:rPr>
            <w:rStyle w:val="Lienhypertexte"/>
            <w:noProof/>
          </w:rPr>
          <w:t>17.</w:t>
        </w:r>
        <w:r>
          <w:rPr>
            <w:rFonts w:eastAsiaTheme="minorEastAsia"/>
            <w:noProof/>
            <w:lang w:eastAsia="fr-FR"/>
          </w:rPr>
          <w:tab/>
        </w:r>
        <w:r w:rsidRPr="00BE7EF8">
          <w:rPr>
            <w:rStyle w:val="Lienhypertexte"/>
            <w:noProof/>
          </w:rPr>
          <w:t>REGLEMENT DES LITIGES – DROIT APPLICABLE</w:t>
        </w:r>
        <w:r>
          <w:rPr>
            <w:noProof/>
            <w:webHidden/>
          </w:rPr>
          <w:tab/>
        </w:r>
        <w:r>
          <w:rPr>
            <w:noProof/>
            <w:webHidden/>
          </w:rPr>
          <w:fldChar w:fldCharType="begin"/>
        </w:r>
        <w:r>
          <w:rPr>
            <w:noProof/>
            <w:webHidden/>
          </w:rPr>
          <w:instrText xml:space="preserve"> PAGEREF _Toc35962334 \h </w:instrText>
        </w:r>
        <w:r>
          <w:rPr>
            <w:noProof/>
            <w:webHidden/>
          </w:rPr>
        </w:r>
        <w:r>
          <w:rPr>
            <w:noProof/>
            <w:webHidden/>
          </w:rPr>
          <w:fldChar w:fldCharType="separate"/>
        </w:r>
        <w:r>
          <w:rPr>
            <w:noProof/>
            <w:webHidden/>
          </w:rPr>
          <w:t>25</w:t>
        </w:r>
        <w:r>
          <w:rPr>
            <w:noProof/>
            <w:webHidden/>
          </w:rPr>
          <w:fldChar w:fldCharType="end"/>
        </w:r>
      </w:hyperlink>
    </w:p>
    <w:p w14:paraId="37C455AD" w14:textId="69184978" w:rsidR="00607A4B" w:rsidRDefault="00607A4B">
      <w:pPr>
        <w:pStyle w:val="TM2"/>
        <w:rPr>
          <w:rFonts w:eastAsiaTheme="minorEastAsia"/>
          <w:noProof/>
          <w:lang w:eastAsia="fr-FR"/>
        </w:rPr>
      </w:pPr>
      <w:hyperlink w:anchor="_Toc35962335" w:history="1">
        <w:r w:rsidRPr="00BE7EF8">
          <w:rPr>
            <w:rStyle w:val="Lienhypertexte"/>
            <w:noProof/>
          </w:rPr>
          <w:t>17.1.</w:t>
        </w:r>
        <w:r>
          <w:rPr>
            <w:rFonts w:eastAsiaTheme="minorEastAsia"/>
            <w:noProof/>
            <w:lang w:eastAsia="fr-FR"/>
          </w:rPr>
          <w:tab/>
        </w:r>
        <w:r w:rsidRPr="00BE7EF8">
          <w:rPr>
            <w:rStyle w:val="Lienhypertexte"/>
            <w:noProof/>
          </w:rPr>
          <w:t>Droit applicable</w:t>
        </w:r>
        <w:r>
          <w:rPr>
            <w:noProof/>
            <w:webHidden/>
          </w:rPr>
          <w:tab/>
        </w:r>
        <w:r>
          <w:rPr>
            <w:noProof/>
            <w:webHidden/>
          </w:rPr>
          <w:fldChar w:fldCharType="begin"/>
        </w:r>
        <w:r>
          <w:rPr>
            <w:noProof/>
            <w:webHidden/>
          </w:rPr>
          <w:instrText xml:space="preserve"> PAGEREF _Toc35962335 \h </w:instrText>
        </w:r>
        <w:r>
          <w:rPr>
            <w:noProof/>
            <w:webHidden/>
          </w:rPr>
        </w:r>
        <w:r>
          <w:rPr>
            <w:noProof/>
            <w:webHidden/>
          </w:rPr>
          <w:fldChar w:fldCharType="separate"/>
        </w:r>
        <w:r>
          <w:rPr>
            <w:noProof/>
            <w:webHidden/>
          </w:rPr>
          <w:t>25</w:t>
        </w:r>
        <w:r>
          <w:rPr>
            <w:noProof/>
            <w:webHidden/>
          </w:rPr>
          <w:fldChar w:fldCharType="end"/>
        </w:r>
      </w:hyperlink>
    </w:p>
    <w:p w14:paraId="0217ACB6" w14:textId="128ED726" w:rsidR="00607A4B" w:rsidRDefault="00607A4B">
      <w:pPr>
        <w:pStyle w:val="TM2"/>
        <w:rPr>
          <w:rFonts w:eastAsiaTheme="minorEastAsia"/>
          <w:noProof/>
          <w:lang w:eastAsia="fr-FR"/>
        </w:rPr>
      </w:pPr>
      <w:hyperlink w:anchor="_Toc35962336" w:history="1">
        <w:r w:rsidRPr="00BE7EF8">
          <w:rPr>
            <w:rStyle w:val="Lienhypertexte"/>
            <w:noProof/>
          </w:rPr>
          <w:t>17.2.</w:t>
        </w:r>
        <w:r>
          <w:rPr>
            <w:rFonts w:eastAsiaTheme="minorEastAsia"/>
            <w:noProof/>
            <w:lang w:eastAsia="fr-FR"/>
          </w:rPr>
          <w:tab/>
        </w:r>
        <w:r w:rsidRPr="00BE7EF8">
          <w:rPr>
            <w:rStyle w:val="Lienhypertexte"/>
            <w:noProof/>
          </w:rPr>
          <w:t>Juridiction</w:t>
        </w:r>
        <w:r>
          <w:rPr>
            <w:noProof/>
            <w:webHidden/>
          </w:rPr>
          <w:tab/>
        </w:r>
        <w:r>
          <w:rPr>
            <w:noProof/>
            <w:webHidden/>
          </w:rPr>
          <w:fldChar w:fldCharType="begin"/>
        </w:r>
        <w:r>
          <w:rPr>
            <w:noProof/>
            <w:webHidden/>
          </w:rPr>
          <w:instrText xml:space="preserve"> PAGEREF _Toc35962336 \h </w:instrText>
        </w:r>
        <w:r>
          <w:rPr>
            <w:noProof/>
            <w:webHidden/>
          </w:rPr>
        </w:r>
        <w:r>
          <w:rPr>
            <w:noProof/>
            <w:webHidden/>
          </w:rPr>
          <w:fldChar w:fldCharType="separate"/>
        </w:r>
        <w:r>
          <w:rPr>
            <w:noProof/>
            <w:webHidden/>
          </w:rPr>
          <w:t>25</w:t>
        </w:r>
        <w:r>
          <w:rPr>
            <w:noProof/>
            <w:webHidden/>
          </w:rPr>
          <w:fldChar w:fldCharType="end"/>
        </w:r>
      </w:hyperlink>
    </w:p>
    <w:p w14:paraId="614973F1" w14:textId="404826F0" w:rsidR="00607A4B" w:rsidRDefault="00607A4B">
      <w:pPr>
        <w:pStyle w:val="TM1"/>
        <w:tabs>
          <w:tab w:val="left" w:pos="660"/>
        </w:tabs>
        <w:rPr>
          <w:rFonts w:eastAsiaTheme="minorEastAsia"/>
          <w:noProof/>
          <w:lang w:eastAsia="fr-FR"/>
        </w:rPr>
      </w:pPr>
      <w:hyperlink w:anchor="_Toc35962337" w:history="1">
        <w:r w:rsidRPr="00BE7EF8">
          <w:rPr>
            <w:rStyle w:val="Lienhypertexte"/>
            <w:noProof/>
          </w:rPr>
          <w:t>18.</w:t>
        </w:r>
        <w:r>
          <w:rPr>
            <w:rFonts w:eastAsiaTheme="minorEastAsia"/>
            <w:noProof/>
            <w:lang w:eastAsia="fr-FR"/>
          </w:rPr>
          <w:tab/>
        </w:r>
        <w:r w:rsidRPr="00BE7EF8">
          <w:rPr>
            <w:rStyle w:val="Lienhypertexte"/>
            <w:noProof/>
          </w:rPr>
          <w:t>LISTE DES ANNEXES</w:t>
        </w:r>
        <w:r>
          <w:rPr>
            <w:noProof/>
            <w:webHidden/>
          </w:rPr>
          <w:tab/>
        </w:r>
        <w:r>
          <w:rPr>
            <w:noProof/>
            <w:webHidden/>
          </w:rPr>
          <w:fldChar w:fldCharType="begin"/>
        </w:r>
        <w:r>
          <w:rPr>
            <w:noProof/>
            <w:webHidden/>
          </w:rPr>
          <w:instrText xml:space="preserve"> PAGEREF _Toc35962337 \h </w:instrText>
        </w:r>
        <w:r>
          <w:rPr>
            <w:noProof/>
            <w:webHidden/>
          </w:rPr>
        </w:r>
        <w:r>
          <w:rPr>
            <w:noProof/>
            <w:webHidden/>
          </w:rPr>
          <w:fldChar w:fldCharType="separate"/>
        </w:r>
        <w:r>
          <w:rPr>
            <w:noProof/>
            <w:webHidden/>
          </w:rPr>
          <w:t>26</w:t>
        </w:r>
        <w:r>
          <w:rPr>
            <w:noProof/>
            <w:webHidden/>
          </w:rPr>
          <w:fldChar w:fldCharType="end"/>
        </w:r>
      </w:hyperlink>
    </w:p>
    <w:p w14:paraId="28B98BA5" w14:textId="59F1DCBD" w:rsidR="006F7466" w:rsidRPr="005619A1" w:rsidRDefault="00017E06">
      <w:pPr>
        <w:rPr>
          <w:rFonts w:asciiTheme="majorHAnsi" w:hAnsiTheme="majorHAnsi"/>
          <w:b/>
          <w:bCs/>
        </w:rPr>
      </w:pPr>
      <w:r>
        <w:rPr>
          <w:rFonts w:asciiTheme="majorHAnsi" w:hAnsiTheme="majorHAnsi"/>
          <w:b/>
          <w:bCs/>
        </w:rPr>
        <w:fldChar w:fldCharType="end"/>
      </w:r>
      <w:r w:rsidR="006F7466" w:rsidRPr="005619A1">
        <w:rPr>
          <w:rFonts w:asciiTheme="majorHAnsi" w:hAnsiTheme="majorHAnsi"/>
          <w:b/>
          <w:bCs/>
        </w:rPr>
        <w:br w:type="page"/>
      </w:r>
    </w:p>
    <w:p w14:paraId="712F145A" w14:textId="77777777" w:rsidR="006F7466" w:rsidRPr="00B66BF7" w:rsidRDefault="006F7466" w:rsidP="00B66BF7">
      <w:pPr>
        <w:pStyle w:val="Titre1"/>
        <w:numPr>
          <w:ilvl w:val="0"/>
          <w:numId w:val="0"/>
        </w:numPr>
        <w:ind w:left="360"/>
      </w:pPr>
      <w:bookmarkStart w:id="0" w:name="_Toc26282241"/>
      <w:bookmarkStart w:id="1" w:name="_Toc35962283"/>
      <w:r w:rsidRPr="00B66BF7">
        <w:lastRenderedPageBreak/>
        <w:t>PREAMBULE</w:t>
      </w:r>
      <w:bookmarkEnd w:id="0"/>
      <w:bookmarkEnd w:id="1"/>
    </w:p>
    <w:p w14:paraId="362CB19D" w14:textId="77777777" w:rsidR="006F7466" w:rsidRDefault="006F7466" w:rsidP="006F7466">
      <w:pPr>
        <w:rPr>
          <w:rFonts w:asciiTheme="majorHAnsi" w:hAnsiTheme="majorHAnsi"/>
        </w:rPr>
      </w:pPr>
    </w:p>
    <w:p w14:paraId="3FF9D3C4" w14:textId="55CF5135" w:rsidR="00250A41" w:rsidRDefault="000E2A45" w:rsidP="0026118C">
      <w:pPr>
        <w:pStyle w:val="Paragraphedeliste"/>
        <w:numPr>
          <w:ilvl w:val="0"/>
          <w:numId w:val="33"/>
        </w:numPr>
        <w:jc w:val="both"/>
        <w:rPr>
          <w:rFonts w:asciiTheme="majorHAnsi" w:hAnsiTheme="majorHAnsi"/>
          <w:i/>
          <w:iCs/>
        </w:rPr>
      </w:pPr>
      <w:r w:rsidRPr="00B66BF7">
        <w:rPr>
          <w:rFonts w:asciiTheme="majorHAnsi" w:hAnsiTheme="majorHAnsi"/>
          <w:i/>
          <w:iCs/>
        </w:rPr>
        <w:t xml:space="preserve">Le Client </w:t>
      </w:r>
      <w:r w:rsidR="00955368" w:rsidRPr="00B66BF7">
        <w:rPr>
          <w:rFonts w:asciiTheme="majorHAnsi" w:hAnsiTheme="majorHAnsi"/>
          <w:i/>
          <w:iCs/>
        </w:rPr>
        <w:t xml:space="preserve">a obtenu, dans le cadre d’un </w:t>
      </w:r>
      <w:r w:rsidR="007A65D9" w:rsidRPr="00B66BF7">
        <w:rPr>
          <w:rFonts w:asciiTheme="majorHAnsi" w:hAnsiTheme="majorHAnsi"/>
          <w:i/>
          <w:iCs/>
        </w:rPr>
        <w:t>a</w:t>
      </w:r>
      <w:r w:rsidR="00955368" w:rsidRPr="00B66BF7">
        <w:rPr>
          <w:rFonts w:asciiTheme="majorHAnsi" w:hAnsiTheme="majorHAnsi"/>
          <w:i/>
          <w:iCs/>
        </w:rPr>
        <w:t xml:space="preserve">ppel à </w:t>
      </w:r>
      <w:r w:rsidR="007A65D9" w:rsidRPr="00B66BF7">
        <w:rPr>
          <w:rFonts w:asciiTheme="majorHAnsi" w:hAnsiTheme="majorHAnsi"/>
          <w:i/>
          <w:iCs/>
        </w:rPr>
        <w:t>p</w:t>
      </w:r>
      <w:r w:rsidR="00955368" w:rsidRPr="00B66BF7">
        <w:rPr>
          <w:rFonts w:asciiTheme="majorHAnsi" w:hAnsiTheme="majorHAnsi"/>
          <w:i/>
          <w:iCs/>
        </w:rPr>
        <w:t>rojets, un</w:t>
      </w:r>
      <w:r w:rsidR="00E267B6" w:rsidRPr="00B66BF7">
        <w:rPr>
          <w:rFonts w:asciiTheme="majorHAnsi" w:hAnsiTheme="majorHAnsi"/>
          <w:i/>
          <w:iCs/>
        </w:rPr>
        <w:t xml:space="preserve"> accord ministériel </w:t>
      </w:r>
      <w:r w:rsidR="00955368" w:rsidRPr="00B66BF7">
        <w:rPr>
          <w:rFonts w:asciiTheme="majorHAnsi" w:hAnsiTheme="majorHAnsi"/>
          <w:i/>
          <w:iCs/>
        </w:rPr>
        <w:t>pour la réalisation</w:t>
      </w:r>
      <w:r w:rsidR="00E267B6" w:rsidRPr="00B66BF7">
        <w:rPr>
          <w:rFonts w:asciiTheme="majorHAnsi" w:hAnsiTheme="majorHAnsi"/>
          <w:i/>
          <w:iCs/>
        </w:rPr>
        <w:t xml:space="preserve"> d’une centrale photovoltaïque sous le régime des « autorisations »</w:t>
      </w:r>
      <w:r w:rsidR="00955368">
        <w:rPr>
          <w:rFonts w:asciiTheme="majorHAnsi" w:hAnsiTheme="majorHAnsi"/>
          <w:i/>
          <w:iCs/>
        </w:rPr>
        <w:t xml:space="preserve">. Le Client </w:t>
      </w:r>
      <w:r w:rsidRPr="0026118C">
        <w:rPr>
          <w:rFonts w:asciiTheme="majorHAnsi" w:hAnsiTheme="majorHAnsi"/>
          <w:i/>
          <w:iCs/>
        </w:rPr>
        <w:t xml:space="preserve">souhaite faire réaliser et installer, afin de l’exploiter, une centrale photovoltaïque d’une puissance </w:t>
      </w:r>
      <w:r w:rsidRPr="00FB542E">
        <w:rPr>
          <w:rFonts w:asciiTheme="majorHAnsi" w:hAnsiTheme="majorHAnsi"/>
          <w:i/>
          <w:iCs/>
        </w:rPr>
        <w:t xml:space="preserve">de </w:t>
      </w:r>
      <w:r w:rsidR="00FB542E" w:rsidRPr="00FB542E">
        <w:rPr>
          <w:rFonts w:asciiTheme="majorHAnsi" w:hAnsiTheme="majorHAnsi"/>
          <w:i/>
          <w:iCs/>
        </w:rPr>
        <w:t xml:space="preserve">[•] </w:t>
      </w:r>
      <w:r w:rsidRPr="00FB542E">
        <w:rPr>
          <w:rFonts w:asciiTheme="majorHAnsi" w:hAnsiTheme="majorHAnsi"/>
          <w:i/>
          <w:iCs/>
        </w:rPr>
        <w:t xml:space="preserve">kWc environ, située </w:t>
      </w:r>
      <w:r w:rsidR="00717390" w:rsidRPr="00FB542E">
        <w:rPr>
          <w:rFonts w:asciiTheme="majorHAnsi" w:hAnsiTheme="majorHAnsi"/>
          <w:i/>
          <w:iCs/>
        </w:rPr>
        <w:t>à</w:t>
      </w:r>
      <w:r w:rsidR="00C364A6" w:rsidRPr="00FB542E">
        <w:rPr>
          <w:rFonts w:asciiTheme="majorHAnsi" w:hAnsiTheme="majorHAnsi"/>
          <w:i/>
          <w:iCs/>
        </w:rPr>
        <w:t xml:space="preserve"> </w:t>
      </w:r>
      <w:r w:rsidR="00FB542E" w:rsidRPr="00FB542E">
        <w:rPr>
          <w:rFonts w:asciiTheme="majorHAnsi" w:hAnsiTheme="majorHAnsi"/>
          <w:i/>
          <w:iCs/>
        </w:rPr>
        <w:t>[•]</w:t>
      </w:r>
      <w:r w:rsidRPr="00FB542E">
        <w:rPr>
          <w:rFonts w:asciiTheme="majorHAnsi" w:hAnsiTheme="majorHAnsi"/>
          <w:i/>
          <w:iCs/>
        </w:rPr>
        <w:t xml:space="preserve"> en</w:t>
      </w:r>
      <w:r w:rsidRPr="0026118C">
        <w:rPr>
          <w:rFonts w:asciiTheme="majorHAnsi" w:hAnsiTheme="majorHAnsi"/>
          <w:i/>
          <w:iCs/>
        </w:rPr>
        <w:t xml:space="preserve"> Tunisie</w:t>
      </w:r>
      <w:r w:rsidR="00C364A6" w:rsidRPr="0026118C">
        <w:rPr>
          <w:rFonts w:asciiTheme="majorHAnsi" w:hAnsiTheme="majorHAnsi"/>
          <w:i/>
          <w:iCs/>
        </w:rPr>
        <w:t xml:space="preserve"> </w:t>
      </w:r>
      <w:r w:rsidR="00384CA4" w:rsidRPr="0026118C">
        <w:rPr>
          <w:rFonts w:asciiTheme="majorHAnsi" w:hAnsiTheme="majorHAnsi"/>
          <w:i/>
          <w:iCs/>
        </w:rPr>
        <w:t>(ci-après le « </w:t>
      </w:r>
      <w:r w:rsidR="00384CA4" w:rsidRPr="00B66BF7">
        <w:rPr>
          <w:rFonts w:asciiTheme="majorHAnsi" w:hAnsiTheme="majorHAnsi"/>
          <w:b/>
          <w:bCs/>
          <w:i/>
          <w:iCs/>
        </w:rPr>
        <w:t>Projet</w:t>
      </w:r>
      <w:r w:rsidR="00384CA4" w:rsidRPr="0026118C">
        <w:rPr>
          <w:rFonts w:asciiTheme="majorHAnsi" w:hAnsiTheme="majorHAnsi"/>
          <w:i/>
          <w:iCs/>
        </w:rPr>
        <w:t> »</w:t>
      </w:r>
      <w:r w:rsidR="006B72B2" w:rsidRPr="0026118C">
        <w:rPr>
          <w:rFonts w:asciiTheme="majorHAnsi" w:hAnsiTheme="majorHAnsi"/>
          <w:i/>
          <w:iCs/>
        </w:rPr>
        <w:t xml:space="preserve">). </w:t>
      </w:r>
    </w:p>
    <w:p w14:paraId="1475779F" w14:textId="55FBDBCC" w:rsidR="00955368" w:rsidRPr="00B66BF7" w:rsidRDefault="00955368" w:rsidP="00955368">
      <w:pPr>
        <w:pStyle w:val="Paragraphedeliste"/>
        <w:numPr>
          <w:ilvl w:val="0"/>
          <w:numId w:val="33"/>
        </w:numPr>
        <w:jc w:val="both"/>
        <w:rPr>
          <w:rFonts w:asciiTheme="majorHAnsi" w:hAnsiTheme="majorHAnsi"/>
          <w:i/>
          <w:iCs/>
        </w:rPr>
      </w:pPr>
      <w:r w:rsidRPr="00B66BF7">
        <w:rPr>
          <w:rFonts w:asciiTheme="majorHAnsi" w:hAnsiTheme="majorHAnsi"/>
          <w:i/>
          <w:iCs/>
        </w:rPr>
        <w:t>Le prestataire déclare avoir les qualifications nécessaires et les moyens requis pour la réalisation du Projet cité ci-dessus.</w:t>
      </w:r>
    </w:p>
    <w:p w14:paraId="5B426B50" w14:textId="2FA8C335" w:rsidR="0026118C" w:rsidRDefault="00F249C4" w:rsidP="0026118C">
      <w:pPr>
        <w:pStyle w:val="Paragraphedeliste"/>
        <w:numPr>
          <w:ilvl w:val="0"/>
          <w:numId w:val="33"/>
        </w:numPr>
        <w:jc w:val="both"/>
        <w:rPr>
          <w:rFonts w:asciiTheme="majorHAnsi" w:hAnsiTheme="majorHAnsi"/>
          <w:i/>
          <w:iCs/>
        </w:rPr>
      </w:pPr>
      <w:r w:rsidRPr="0026118C">
        <w:rPr>
          <w:rFonts w:asciiTheme="majorHAnsi" w:hAnsiTheme="majorHAnsi"/>
          <w:i/>
          <w:iCs/>
        </w:rPr>
        <w:t>Avant la signature des présentes et compte tenu de la faisabilité du Projet, le Client a effectué les démarches administratives nécessaires à l’obtention de</w:t>
      </w:r>
      <w:r w:rsidR="004C3E6A" w:rsidRPr="0026118C">
        <w:rPr>
          <w:rFonts w:asciiTheme="majorHAnsi" w:hAnsiTheme="majorHAnsi"/>
          <w:i/>
          <w:iCs/>
        </w:rPr>
        <w:t xml:space="preserve"> toutes les</w:t>
      </w:r>
      <w:r w:rsidRPr="0026118C">
        <w:rPr>
          <w:rFonts w:asciiTheme="majorHAnsi" w:hAnsiTheme="majorHAnsi"/>
          <w:i/>
          <w:iCs/>
        </w:rPr>
        <w:t xml:space="preserve"> autorisations nécessaires </w:t>
      </w:r>
      <w:r w:rsidR="00717390" w:rsidRPr="0026118C">
        <w:rPr>
          <w:rFonts w:asciiTheme="majorHAnsi" w:hAnsiTheme="majorHAnsi"/>
          <w:i/>
          <w:iCs/>
        </w:rPr>
        <w:t xml:space="preserve">au démarrage des </w:t>
      </w:r>
      <w:r w:rsidR="00131C06">
        <w:rPr>
          <w:rFonts w:asciiTheme="majorHAnsi" w:hAnsiTheme="majorHAnsi"/>
          <w:i/>
          <w:iCs/>
        </w:rPr>
        <w:t>T</w:t>
      </w:r>
      <w:r w:rsidR="00717390" w:rsidRPr="0026118C">
        <w:rPr>
          <w:rFonts w:asciiTheme="majorHAnsi" w:hAnsiTheme="majorHAnsi"/>
          <w:i/>
          <w:iCs/>
        </w:rPr>
        <w:t xml:space="preserve">ravaux de construction </w:t>
      </w:r>
      <w:r w:rsidRPr="0026118C">
        <w:rPr>
          <w:rFonts w:asciiTheme="majorHAnsi" w:hAnsiTheme="majorHAnsi"/>
          <w:i/>
          <w:iCs/>
        </w:rPr>
        <w:t>et déclare que ces autorisations sont aujourd’hui devenues définitives</w:t>
      </w:r>
      <w:r w:rsidR="00BD1ECE">
        <w:rPr>
          <w:rFonts w:asciiTheme="majorHAnsi" w:hAnsiTheme="majorHAnsi"/>
          <w:i/>
          <w:iCs/>
        </w:rPr>
        <w:t>,</w:t>
      </w:r>
      <w:r w:rsidRPr="0026118C">
        <w:rPr>
          <w:rFonts w:asciiTheme="majorHAnsi" w:hAnsiTheme="majorHAnsi"/>
          <w:i/>
          <w:iCs/>
        </w:rPr>
        <w:t xml:space="preserve"> ce dont le Prestataire a parfaitement connaissance</w:t>
      </w:r>
      <w:r w:rsidR="008761F9" w:rsidRPr="0026118C">
        <w:rPr>
          <w:rFonts w:asciiTheme="majorHAnsi" w:hAnsiTheme="majorHAnsi"/>
          <w:i/>
          <w:iCs/>
        </w:rPr>
        <w:t>.</w:t>
      </w:r>
    </w:p>
    <w:p w14:paraId="41EEC411" w14:textId="77777777" w:rsidR="0026118C" w:rsidRPr="0026118C" w:rsidRDefault="0026118C" w:rsidP="0026118C">
      <w:pPr>
        <w:pStyle w:val="Paragraphedeliste"/>
        <w:jc w:val="both"/>
        <w:rPr>
          <w:rFonts w:asciiTheme="majorHAnsi" w:hAnsiTheme="majorHAnsi"/>
          <w:i/>
          <w:iCs/>
        </w:rPr>
      </w:pPr>
    </w:p>
    <w:p w14:paraId="406E4774" w14:textId="61C719AA" w:rsidR="00A50E3F" w:rsidRPr="0026118C" w:rsidRDefault="009769E6" w:rsidP="0026118C">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26118C">
        <w:rPr>
          <w:rFonts w:asciiTheme="majorHAnsi" w:hAnsiTheme="majorHAnsi"/>
          <w:b/>
          <w:bCs/>
          <w:color w:val="2F5496" w:themeColor="accent1" w:themeShade="BF"/>
        </w:rPr>
        <w:t>Point de vigilance </w:t>
      </w:r>
      <w:r w:rsidR="00C364A6" w:rsidRPr="0026118C">
        <w:rPr>
          <w:rFonts w:asciiTheme="majorHAnsi" w:hAnsiTheme="majorHAnsi"/>
          <w:b/>
          <w:bCs/>
          <w:color w:val="2F5496" w:themeColor="accent1" w:themeShade="BF"/>
        </w:rPr>
        <w:t xml:space="preserve">sur la </w:t>
      </w:r>
      <w:r w:rsidRPr="0026118C">
        <w:rPr>
          <w:rFonts w:asciiTheme="majorHAnsi" w:hAnsiTheme="majorHAnsi"/>
          <w:b/>
          <w:bCs/>
          <w:color w:val="2F5496" w:themeColor="accent1" w:themeShade="BF"/>
        </w:rPr>
        <w:t>sécurisation des autorisations administratives</w:t>
      </w:r>
      <w:r w:rsidR="00C10A15">
        <w:rPr>
          <w:rFonts w:asciiTheme="majorHAnsi" w:hAnsiTheme="majorHAnsi"/>
          <w:b/>
          <w:bCs/>
          <w:color w:val="2F5496" w:themeColor="accent1" w:themeShade="BF"/>
        </w:rPr>
        <w:t> :</w:t>
      </w:r>
      <w:r w:rsidRPr="0026118C">
        <w:rPr>
          <w:rFonts w:asciiTheme="majorHAnsi" w:hAnsiTheme="majorHAnsi"/>
          <w:b/>
          <w:bCs/>
          <w:color w:val="2F5496" w:themeColor="accent1" w:themeShade="BF"/>
        </w:rPr>
        <w:t xml:space="preserve"> </w:t>
      </w:r>
      <w:r w:rsidR="00C10A15">
        <w:rPr>
          <w:rFonts w:asciiTheme="majorHAnsi" w:hAnsiTheme="majorHAnsi"/>
          <w:b/>
          <w:bCs/>
          <w:color w:val="2F5496" w:themeColor="accent1" w:themeShade="BF"/>
        </w:rPr>
        <w:t>s</w:t>
      </w:r>
      <w:r w:rsidR="00A50E3F" w:rsidRPr="0026118C">
        <w:rPr>
          <w:rFonts w:asciiTheme="majorHAnsi" w:hAnsiTheme="majorHAnsi"/>
          <w:b/>
          <w:bCs/>
          <w:color w:val="2F5496" w:themeColor="accent1" w:themeShade="BF"/>
        </w:rPr>
        <w:t xml:space="preserve">i </w:t>
      </w:r>
      <w:r w:rsidRPr="0026118C">
        <w:rPr>
          <w:rFonts w:asciiTheme="majorHAnsi" w:hAnsiTheme="majorHAnsi"/>
          <w:b/>
          <w:bCs/>
          <w:color w:val="2F5496" w:themeColor="accent1" w:themeShade="BF"/>
        </w:rPr>
        <w:t>lesdites autorisation</w:t>
      </w:r>
      <w:r w:rsidR="00C364A6" w:rsidRPr="0026118C">
        <w:rPr>
          <w:rFonts w:asciiTheme="majorHAnsi" w:hAnsiTheme="majorHAnsi"/>
          <w:b/>
          <w:bCs/>
          <w:color w:val="2F5496" w:themeColor="accent1" w:themeShade="BF"/>
        </w:rPr>
        <w:t xml:space="preserve">s </w:t>
      </w:r>
      <w:r w:rsidRPr="0026118C">
        <w:rPr>
          <w:rFonts w:asciiTheme="majorHAnsi" w:hAnsiTheme="majorHAnsi"/>
          <w:b/>
          <w:bCs/>
          <w:color w:val="2F5496" w:themeColor="accent1" w:themeShade="BF"/>
        </w:rPr>
        <w:t>n’ont pas toutes été obtenues, prévoir leur obtention sous la forme de</w:t>
      </w:r>
      <w:r w:rsidR="00A50E3F" w:rsidRPr="0026118C">
        <w:rPr>
          <w:rFonts w:asciiTheme="majorHAnsi" w:hAnsiTheme="majorHAnsi"/>
          <w:b/>
          <w:bCs/>
          <w:color w:val="2F5496" w:themeColor="accent1" w:themeShade="BF"/>
        </w:rPr>
        <w:t xml:space="preserve"> conditions suspensives à la prise d’effet du Contrat.</w:t>
      </w:r>
    </w:p>
    <w:p w14:paraId="40C9B7BC" w14:textId="77777777" w:rsidR="0026118C" w:rsidRDefault="0026118C" w:rsidP="0026118C">
      <w:pPr>
        <w:pStyle w:val="Paragraphedeliste"/>
        <w:rPr>
          <w:i/>
          <w:iCs/>
        </w:rPr>
      </w:pPr>
    </w:p>
    <w:p w14:paraId="5A186242" w14:textId="1B986790" w:rsidR="00BD1ECE" w:rsidRPr="00B81A95" w:rsidRDefault="000E2A45" w:rsidP="00B81A95">
      <w:pPr>
        <w:pStyle w:val="Paragraphedeliste"/>
        <w:numPr>
          <w:ilvl w:val="0"/>
          <w:numId w:val="33"/>
        </w:numPr>
        <w:jc w:val="both"/>
        <w:rPr>
          <w:rFonts w:asciiTheme="majorHAnsi" w:hAnsiTheme="majorHAnsi"/>
          <w:i/>
          <w:iCs/>
        </w:rPr>
      </w:pPr>
      <w:r w:rsidRPr="00B81A95">
        <w:rPr>
          <w:rFonts w:asciiTheme="majorHAnsi" w:hAnsiTheme="majorHAnsi"/>
          <w:i/>
          <w:iCs/>
        </w:rPr>
        <w:t xml:space="preserve">Le Client </w:t>
      </w:r>
      <w:r w:rsidR="00C364A6" w:rsidRPr="00B81A95">
        <w:rPr>
          <w:rFonts w:asciiTheme="majorHAnsi" w:hAnsiTheme="majorHAnsi"/>
          <w:i/>
          <w:iCs/>
        </w:rPr>
        <w:t>entend</w:t>
      </w:r>
      <w:r w:rsidRPr="00B81A95">
        <w:rPr>
          <w:rFonts w:asciiTheme="majorHAnsi" w:hAnsiTheme="majorHAnsi"/>
          <w:i/>
          <w:iCs/>
        </w:rPr>
        <w:t xml:space="preserve"> confier au Prestataire la conception, la réalisation, l’installation et la Mise en </w:t>
      </w:r>
      <w:r w:rsidR="00C364A6" w:rsidRPr="00B81A95">
        <w:rPr>
          <w:rFonts w:asciiTheme="majorHAnsi" w:hAnsiTheme="majorHAnsi"/>
          <w:i/>
          <w:iCs/>
        </w:rPr>
        <w:t>S</w:t>
      </w:r>
      <w:r w:rsidRPr="00B81A95">
        <w:rPr>
          <w:rFonts w:asciiTheme="majorHAnsi" w:hAnsiTheme="majorHAnsi"/>
          <w:i/>
          <w:iCs/>
        </w:rPr>
        <w:t>ervice du Projet.</w:t>
      </w:r>
    </w:p>
    <w:p w14:paraId="72E24DA2" w14:textId="277E8A25" w:rsidR="00384CA4" w:rsidRPr="00B81A95" w:rsidRDefault="000E2A45" w:rsidP="00B81A95">
      <w:pPr>
        <w:pStyle w:val="Paragraphedeliste"/>
        <w:numPr>
          <w:ilvl w:val="0"/>
          <w:numId w:val="33"/>
        </w:numPr>
        <w:jc w:val="both"/>
        <w:rPr>
          <w:rFonts w:asciiTheme="majorHAnsi" w:hAnsiTheme="majorHAnsi"/>
          <w:i/>
          <w:iCs/>
        </w:rPr>
      </w:pPr>
      <w:r w:rsidRPr="00B81A95">
        <w:rPr>
          <w:rFonts w:asciiTheme="majorHAnsi" w:hAnsiTheme="majorHAnsi"/>
          <w:i/>
          <w:iCs/>
        </w:rPr>
        <w:t>Les Parties se sont en conséquence rapprochées et sont convenues des termes et conditions ci-après exposés</w:t>
      </w:r>
      <w:r w:rsidR="00384CA4" w:rsidRPr="00B81A95">
        <w:rPr>
          <w:rFonts w:asciiTheme="majorHAnsi" w:hAnsiTheme="majorHAnsi"/>
          <w:i/>
          <w:iCs/>
        </w:rPr>
        <w:t xml:space="preserve"> (ci-après le « Contrat »).</w:t>
      </w:r>
    </w:p>
    <w:p w14:paraId="089F87C4" w14:textId="3C8670BA" w:rsidR="007B4410" w:rsidRPr="005619A1" w:rsidRDefault="00BD1ECE" w:rsidP="009C233A">
      <w:pPr>
        <w:jc w:val="both"/>
        <w:rPr>
          <w:rFonts w:asciiTheme="majorHAnsi" w:hAnsiTheme="majorHAnsi"/>
          <w:i/>
          <w:iCs/>
        </w:rPr>
      </w:pPr>
      <w:r>
        <w:rPr>
          <w:rFonts w:asciiTheme="majorHAnsi" w:hAnsiTheme="majorHAnsi"/>
          <w:i/>
          <w:iCs/>
        </w:rPr>
        <w:t xml:space="preserve">Le présent </w:t>
      </w:r>
      <w:r w:rsidR="007B4410" w:rsidRPr="007B4410">
        <w:rPr>
          <w:rFonts w:asciiTheme="majorHAnsi" w:hAnsiTheme="majorHAnsi"/>
          <w:i/>
          <w:iCs/>
        </w:rPr>
        <w:t>Contrat a vocation à encadrer les relations contractuelles entre les Parties pendant sa mise en œuvre</w:t>
      </w:r>
      <w:r w:rsidR="00935455">
        <w:rPr>
          <w:rFonts w:asciiTheme="majorHAnsi" w:hAnsiTheme="majorHAnsi"/>
          <w:i/>
          <w:iCs/>
        </w:rPr>
        <w:t xml:space="preserve"> </w:t>
      </w:r>
      <w:r w:rsidR="007B4410" w:rsidRPr="007B4410">
        <w:rPr>
          <w:rFonts w:asciiTheme="majorHAnsi" w:hAnsiTheme="majorHAnsi"/>
          <w:i/>
          <w:iCs/>
        </w:rPr>
        <w:t>jusqu’à</w:t>
      </w:r>
      <w:r w:rsidR="0069472F">
        <w:rPr>
          <w:rFonts w:asciiTheme="majorHAnsi" w:hAnsiTheme="majorHAnsi"/>
          <w:i/>
          <w:iCs/>
        </w:rPr>
        <w:t xml:space="preserve"> la Réception Définitive de la Centrale</w:t>
      </w:r>
      <w:r w:rsidR="007B4410">
        <w:rPr>
          <w:rFonts w:asciiTheme="majorHAnsi" w:hAnsiTheme="majorHAnsi"/>
          <w:i/>
          <w:iCs/>
        </w:rPr>
        <w:t>.</w:t>
      </w:r>
    </w:p>
    <w:p w14:paraId="6EC930C4" w14:textId="77777777" w:rsidR="006F7466" w:rsidRPr="00B66BF7" w:rsidRDefault="006F7466" w:rsidP="006F7466">
      <w:pPr>
        <w:rPr>
          <w:rFonts w:asciiTheme="majorHAnsi" w:hAnsiTheme="majorHAnsi"/>
          <w:color w:val="2F5496" w:themeColor="accent1" w:themeShade="BF"/>
        </w:rPr>
      </w:pPr>
    </w:p>
    <w:p w14:paraId="3760C537" w14:textId="77777777" w:rsidR="006F7466" w:rsidRPr="00B66BF7" w:rsidRDefault="006F7466" w:rsidP="00B66BF7">
      <w:pPr>
        <w:pStyle w:val="Titre1"/>
      </w:pPr>
      <w:bookmarkStart w:id="2" w:name="_Toc26282242"/>
      <w:bookmarkStart w:id="3" w:name="_Toc35962284"/>
      <w:r w:rsidRPr="00B66BF7">
        <w:t>DEFINITION</w:t>
      </w:r>
      <w:bookmarkEnd w:id="2"/>
      <w:bookmarkEnd w:id="3"/>
    </w:p>
    <w:p w14:paraId="167AAC1F" w14:textId="77777777" w:rsidR="006F7466" w:rsidRPr="005619A1" w:rsidRDefault="006F7466" w:rsidP="006F7466">
      <w:pPr>
        <w:rPr>
          <w:rFonts w:asciiTheme="majorHAnsi" w:hAnsiTheme="majorHAnsi"/>
        </w:rPr>
      </w:pPr>
    </w:p>
    <w:p w14:paraId="7B29CC44" w14:textId="77777777" w:rsidR="006F7466" w:rsidRPr="005619A1" w:rsidRDefault="006F7466" w:rsidP="006F7466">
      <w:pPr>
        <w:jc w:val="both"/>
        <w:rPr>
          <w:rFonts w:asciiTheme="majorHAnsi" w:hAnsiTheme="majorHAnsi"/>
        </w:rPr>
      </w:pPr>
      <w:r w:rsidRPr="007A4FEA">
        <w:rPr>
          <w:rFonts w:asciiTheme="majorHAnsi" w:hAnsiTheme="majorHAnsi"/>
        </w:rPr>
        <w:t xml:space="preserve">Les termes ci-après énumérés </w:t>
      </w:r>
      <w:r w:rsidR="00384CA4" w:rsidRPr="007A4FEA">
        <w:rPr>
          <w:rFonts w:asciiTheme="majorHAnsi" w:hAnsiTheme="majorHAnsi"/>
        </w:rPr>
        <w:t>et dont la première lettre figure en majuscule dans le Contrat ont la signification suivante :</w:t>
      </w:r>
    </w:p>
    <w:tbl>
      <w:tblPr>
        <w:tblW w:w="0" w:type="auto"/>
        <w:tblLook w:val="04A0" w:firstRow="1" w:lastRow="0" w:firstColumn="1" w:lastColumn="0" w:noHBand="0" w:noVBand="1"/>
      </w:tblPr>
      <w:tblGrid>
        <w:gridCol w:w="2263"/>
        <w:gridCol w:w="6799"/>
      </w:tblGrid>
      <w:tr w:rsidR="00384CA4" w:rsidRPr="005619A1" w14:paraId="046B649F" w14:textId="77777777" w:rsidTr="00267E15">
        <w:tc>
          <w:tcPr>
            <w:tcW w:w="2263" w:type="dxa"/>
          </w:tcPr>
          <w:p w14:paraId="317A6132" w14:textId="77777777" w:rsidR="00384CA4" w:rsidRPr="007A4FEA" w:rsidRDefault="00384CA4" w:rsidP="006F7466">
            <w:pPr>
              <w:jc w:val="both"/>
              <w:rPr>
                <w:rFonts w:asciiTheme="majorHAnsi" w:hAnsiTheme="majorHAnsi"/>
                <w:b/>
                <w:bCs/>
              </w:rPr>
            </w:pPr>
            <w:r w:rsidRPr="007A4FEA">
              <w:rPr>
                <w:rFonts w:asciiTheme="majorHAnsi" w:hAnsiTheme="majorHAnsi"/>
                <w:b/>
                <w:bCs/>
              </w:rPr>
              <w:t>Affilié</w:t>
            </w:r>
          </w:p>
        </w:tc>
        <w:tc>
          <w:tcPr>
            <w:tcW w:w="6799" w:type="dxa"/>
          </w:tcPr>
          <w:p w14:paraId="3EEF7BC1" w14:textId="64663B0F" w:rsidR="00384CA4" w:rsidRPr="005619A1" w:rsidRDefault="005F2E7C" w:rsidP="006F7466">
            <w:pPr>
              <w:jc w:val="both"/>
              <w:rPr>
                <w:rFonts w:asciiTheme="majorHAnsi" w:hAnsiTheme="majorHAnsi"/>
              </w:rPr>
            </w:pPr>
            <w:r>
              <w:rPr>
                <w:rFonts w:asciiTheme="majorHAnsi" w:hAnsiTheme="majorHAnsi"/>
              </w:rPr>
              <w:t>S</w:t>
            </w:r>
            <w:r w:rsidRPr="005F2E7C">
              <w:rPr>
                <w:rFonts w:asciiTheme="majorHAnsi" w:hAnsiTheme="majorHAnsi"/>
              </w:rPr>
              <w:t>ignifie toute Entité liée à une Partie étant précisé que pour les besoins de la présente définition sera considérée comme une Entité liée à une Partie, toute Entité qui (i) directement ou indirectement par l’intermédiaire d’une ou plusieurs Entités, Contrôle ou est Contrôlée par cette Partie, ou (ii) directement ou indirectement, par l’intermédiaire d’une ou plusieurs Entités est placée sous le même Contrôle que cette Partie.</w:t>
            </w:r>
          </w:p>
        </w:tc>
      </w:tr>
      <w:tr w:rsidR="00384CA4" w:rsidRPr="005619A1" w14:paraId="65C4D829" w14:textId="77777777" w:rsidTr="00267E15">
        <w:tc>
          <w:tcPr>
            <w:tcW w:w="2263" w:type="dxa"/>
          </w:tcPr>
          <w:p w14:paraId="26FFE282" w14:textId="77777777" w:rsidR="00384CA4" w:rsidRPr="007A4FEA" w:rsidRDefault="00384CA4" w:rsidP="006F7466">
            <w:pPr>
              <w:jc w:val="both"/>
              <w:rPr>
                <w:rFonts w:asciiTheme="majorHAnsi" w:hAnsiTheme="majorHAnsi"/>
                <w:b/>
                <w:bCs/>
              </w:rPr>
            </w:pPr>
            <w:r w:rsidRPr="007A4FEA">
              <w:rPr>
                <w:rFonts w:asciiTheme="majorHAnsi" w:hAnsiTheme="majorHAnsi"/>
                <w:b/>
                <w:bCs/>
              </w:rPr>
              <w:t>Annexe</w:t>
            </w:r>
          </w:p>
        </w:tc>
        <w:tc>
          <w:tcPr>
            <w:tcW w:w="6799" w:type="dxa"/>
          </w:tcPr>
          <w:p w14:paraId="41A1584A" w14:textId="3B491D7D" w:rsidR="00384CA4" w:rsidRPr="005619A1" w:rsidRDefault="005F2E7C" w:rsidP="006F7466">
            <w:pPr>
              <w:jc w:val="both"/>
              <w:rPr>
                <w:rFonts w:asciiTheme="majorHAnsi" w:hAnsiTheme="majorHAnsi"/>
              </w:rPr>
            </w:pPr>
            <w:r>
              <w:rPr>
                <w:rFonts w:asciiTheme="majorHAnsi" w:hAnsiTheme="majorHAnsi"/>
              </w:rPr>
              <w:t>Désigne une annexe au Contrat.</w:t>
            </w:r>
          </w:p>
        </w:tc>
      </w:tr>
      <w:tr w:rsidR="00384CA4" w:rsidRPr="005619A1" w14:paraId="4C701267" w14:textId="77777777" w:rsidTr="00267E15">
        <w:tc>
          <w:tcPr>
            <w:tcW w:w="2263" w:type="dxa"/>
          </w:tcPr>
          <w:p w14:paraId="4BA58F76" w14:textId="77777777" w:rsidR="00384CA4" w:rsidRPr="007A4FEA" w:rsidRDefault="00384CA4" w:rsidP="006F7466">
            <w:pPr>
              <w:jc w:val="both"/>
              <w:rPr>
                <w:rFonts w:asciiTheme="majorHAnsi" w:hAnsiTheme="majorHAnsi"/>
                <w:b/>
                <w:bCs/>
              </w:rPr>
            </w:pPr>
            <w:r w:rsidRPr="007A4FEA">
              <w:rPr>
                <w:rFonts w:asciiTheme="majorHAnsi" w:hAnsiTheme="majorHAnsi"/>
                <w:b/>
                <w:bCs/>
              </w:rPr>
              <w:t>Article</w:t>
            </w:r>
          </w:p>
        </w:tc>
        <w:tc>
          <w:tcPr>
            <w:tcW w:w="6799" w:type="dxa"/>
          </w:tcPr>
          <w:p w14:paraId="297D714B" w14:textId="3DA08E0D" w:rsidR="00384CA4" w:rsidRPr="005619A1" w:rsidRDefault="005F2E7C" w:rsidP="006F7466">
            <w:pPr>
              <w:jc w:val="both"/>
              <w:rPr>
                <w:rFonts w:asciiTheme="majorHAnsi" w:hAnsiTheme="majorHAnsi"/>
              </w:rPr>
            </w:pPr>
            <w:r>
              <w:rPr>
                <w:rFonts w:asciiTheme="majorHAnsi" w:hAnsiTheme="majorHAnsi"/>
              </w:rPr>
              <w:t>Désigne un article du Contrat.</w:t>
            </w:r>
          </w:p>
        </w:tc>
      </w:tr>
      <w:tr w:rsidR="00384CA4" w:rsidRPr="005619A1" w14:paraId="2C57302E" w14:textId="77777777" w:rsidTr="00267E15">
        <w:tc>
          <w:tcPr>
            <w:tcW w:w="2263" w:type="dxa"/>
          </w:tcPr>
          <w:p w14:paraId="027ED030" w14:textId="77777777" w:rsidR="00384CA4" w:rsidRPr="007A4FEA" w:rsidRDefault="00384CA4" w:rsidP="006F7466">
            <w:pPr>
              <w:jc w:val="both"/>
              <w:rPr>
                <w:rFonts w:asciiTheme="majorHAnsi" w:hAnsiTheme="majorHAnsi"/>
                <w:b/>
                <w:bCs/>
              </w:rPr>
            </w:pPr>
            <w:r w:rsidRPr="007A4FEA">
              <w:rPr>
                <w:rFonts w:asciiTheme="majorHAnsi" w:hAnsiTheme="majorHAnsi"/>
                <w:b/>
                <w:bCs/>
              </w:rPr>
              <w:t>Calendrier</w:t>
            </w:r>
          </w:p>
        </w:tc>
        <w:tc>
          <w:tcPr>
            <w:tcW w:w="6799" w:type="dxa"/>
          </w:tcPr>
          <w:p w14:paraId="560581F3" w14:textId="2D0996C5" w:rsidR="00384CA4" w:rsidRPr="005619A1" w:rsidRDefault="005F2E7C" w:rsidP="006F7466">
            <w:pPr>
              <w:jc w:val="both"/>
              <w:rPr>
                <w:rFonts w:asciiTheme="majorHAnsi" w:hAnsiTheme="majorHAnsi"/>
              </w:rPr>
            </w:pPr>
            <w:r>
              <w:rPr>
                <w:rFonts w:asciiTheme="majorHAnsi" w:hAnsiTheme="majorHAnsi"/>
              </w:rPr>
              <w:t>D</w:t>
            </w:r>
            <w:r w:rsidRPr="005F2E7C">
              <w:rPr>
                <w:rFonts w:asciiTheme="majorHAnsi" w:hAnsiTheme="majorHAnsi"/>
              </w:rPr>
              <w:t>ésigne le calendrier prévisionnel tel qu’il figure en Annexe 2.</w:t>
            </w:r>
          </w:p>
        </w:tc>
      </w:tr>
      <w:tr w:rsidR="00384CA4" w:rsidRPr="005619A1" w14:paraId="4ED64660" w14:textId="77777777" w:rsidTr="00267E15">
        <w:tc>
          <w:tcPr>
            <w:tcW w:w="2263" w:type="dxa"/>
          </w:tcPr>
          <w:p w14:paraId="27E02A95" w14:textId="77777777" w:rsidR="00384CA4" w:rsidRPr="007A4FEA" w:rsidRDefault="00384CA4" w:rsidP="006F7466">
            <w:pPr>
              <w:jc w:val="both"/>
              <w:rPr>
                <w:rFonts w:asciiTheme="majorHAnsi" w:hAnsiTheme="majorHAnsi"/>
                <w:b/>
                <w:bCs/>
              </w:rPr>
            </w:pPr>
            <w:r w:rsidRPr="007A4FEA">
              <w:rPr>
                <w:rFonts w:asciiTheme="majorHAnsi" w:hAnsiTheme="majorHAnsi"/>
                <w:b/>
                <w:bCs/>
              </w:rPr>
              <w:t>Centrale</w:t>
            </w:r>
          </w:p>
        </w:tc>
        <w:tc>
          <w:tcPr>
            <w:tcW w:w="6799" w:type="dxa"/>
          </w:tcPr>
          <w:p w14:paraId="5DCE4FBF" w14:textId="6705AD1A" w:rsidR="00384CA4" w:rsidRPr="005619A1" w:rsidRDefault="00AC349D" w:rsidP="006F7466">
            <w:pPr>
              <w:jc w:val="both"/>
              <w:rPr>
                <w:rFonts w:asciiTheme="majorHAnsi" w:hAnsiTheme="majorHAnsi"/>
              </w:rPr>
            </w:pPr>
            <w:r>
              <w:rPr>
                <w:rFonts w:asciiTheme="majorHAnsi" w:hAnsiTheme="majorHAnsi"/>
              </w:rPr>
              <w:t xml:space="preserve">A la signification </w:t>
            </w:r>
            <w:r w:rsidR="008E4757">
              <w:rPr>
                <w:rFonts w:asciiTheme="majorHAnsi" w:hAnsiTheme="majorHAnsi"/>
              </w:rPr>
              <w:t xml:space="preserve">qui lui est donnée à l’Article </w:t>
            </w:r>
            <w:r w:rsidR="00603E97">
              <w:rPr>
                <w:rFonts w:asciiTheme="majorHAnsi" w:hAnsiTheme="majorHAnsi"/>
              </w:rPr>
              <w:fldChar w:fldCharType="begin"/>
            </w:r>
            <w:r w:rsidR="00603E97">
              <w:rPr>
                <w:rFonts w:asciiTheme="majorHAnsi" w:hAnsiTheme="majorHAnsi"/>
              </w:rPr>
              <w:instrText xml:space="preserve"> REF _Ref27396515 \r \h </w:instrText>
            </w:r>
            <w:r w:rsidR="007A4FEA">
              <w:rPr>
                <w:rFonts w:asciiTheme="majorHAnsi" w:hAnsiTheme="majorHAnsi"/>
              </w:rPr>
              <w:instrText xml:space="preserve"> \* MERGEFORMAT </w:instrText>
            </w:r>
            <w:r w:rsidR="00603E97">
              <w:rPr>
                <w:rFonts w:asciiTheme="majorHAnsi" w:hAnsiTheme="majorHAnsi"/>
              </w:rPr>
            </w:r>
            <w:r w:rsidR="00603E97">
              <w:rPr>
                <w:rFonts w:asciiTheme="majorHAnsi" w:hAnsiTheme="majorHAnsi"/>
              </w:rPr>
              <w:fldChar w:fldCharType="separate"/>
            </w:r>
            <w:r w:rsidR="004569D6">
              <w:rPr>
                <w:rFonts w:asciiTheme="majorHAnsi" w:hAnsiTheme="majorHAnsi"/>
              </w:rPr>
              <w:t>2</w:t>
            </w:r>
            <w:r w:rsidR="00603E97">
              <w:rPr>
                <w:rFonts w:asciiTheme="majorHAnsi" w:hAnsiTheme="majorHAnsi"/>
              </w:rPr>
              <w:fldChar w:fldCharType="end"/>
            </w:r>
            <w:r>
              <w:rPr>
                <w:rFonts w:asciiTheme="majorHAnsi" w:hAnsiTheme="majorHAnsi"/>
              </w:rPr>
              <w:t>.</w:t>
            </w:r>
          </w:p>
        </w:tc>
      </w:tr>
      <w:tr w:rsidR="00384CA4" w:rsidRPr="005619A1" w14:paraId="5DC0BF7F" w14:textId="77777777" w:rsidTr="00267E15">
        <w:tc>
          <w:tcPr>
            <w:tcW w:w="2263" w:type="dxa"/>
          </w:tcPr>
          <w:p w14:paraId="0D56B19C" w14:textId="77777777" w:rsidR="00384CA4" w:rsidRPr="007A4FEA" w:rsidRDefault="00384CA4" w:rsidP="006F7466">
            <w:pPr>
              <w:jc w:val="both"/>
              <w:rPr>
                <w:rFonts w:asciiTheme="majorHAnsi" w:hAnsiTheme="majorHAnsi"/>
                <w:b/>
                <w:bCs/>
              </w:rPr>
            </w:pPr>
            <w:r w:rsidRPr="007A4FEA">
              <w:rPr>
                <w:rFonts w:asciiTheme="majorHAnsi" w:hAnsiTheme="majorHAnsi"/>
                <w:b/>
                <w:bCs/>
              </w:rPr>
              <w:t>Contrôle ou Contrôler</w:t>
            </w:r>
          </w:p>
        </w:tc>
        <w:tc>
          <w:tcPr>
            <w:tcW w:w="6799" w:type="dxa"/>
          </w:tcPr>
          <w:p w14:paraId="51E87441" w14:textId="317A131C" w:rsidR="00384CA4" w:rsidRPr="005619A1" w:rsidRDefault="005F2E7C" w:rsidP="006F7466">
            <w:pPr>
              <w:jc w:val="both"/>
              <w:rPr>
                <w:rFonts w:asciiTheme="majorHAnsi" w:hAnsiTheme="majorHAnsi"/>
              </w:rPr>
            </w:pPr>
            <w:r>
              <w:rPr>
                <w:rFonts w:asciiTheme="majorHAnsi" w:hAnsiTheme="majorHAnsi"/>
              </w:rPr>
              <w:t>A</w:t>
            </w:r>
            <w:r w:rsidRPr="005F2E7C">
              <w:rPr>
                <w:rFonts w:asciiTheme="majorHAnsi" w:hAnsiTheme="majorHAnsi"/>
              </w:rPr>
              <w:t>, pour les besoins des présentes, le sens qui lui est donné à l’article</w:t>
            </w:r>
            <w:r w:rsidR="00634CAC">
              <w:rPr>
                <w:rFonts w:asciiTheme="majorHAnsi" w:hAnsiTheme="majorHAnsi"/>
              </w:rPr>
              <w:t xml:space="preserve"> </w:t>
            </w:r>
            <w:r w:rsidR="00717390">
              <w:rPr>
                <w:rFonts w:asciiTheme="majorHAnsi" w:hAnsiTheme="majorHAnsi"/>
              </w:rPr>
              <w:t>461 du code des sociétés commerciales</w:t>
            </w:r>
            <w:r w:rsidR="00634CAC">
              <w:rPr>
                <w:rFonts w:asciiTheme="majorHAnsi" w:hAnsiTheme="majorHAnsi"/>
              </w:rPr>
              <w:t>.</w:t>
            </w:r>
            <w:r w:rsidRPr="005F2E7C">
              <w:rPr>
                <w:rFonts w:asciiTheme="majorHAnsi" w:hAnsiTheme="majorHAnsi"/>
              </w:rPr>
              <w:t xml:space="preserve"> </w:t>
            </w:r>
          </w:p>
        </w:tc>
      </w:tr>
      <w:tr w:rsidR="007A4FEA" w:rsidRPr="005619A1" w14:paraId="16C17434" w14:textId="77777777" w:rsidTr="00267E15">
        <w:tc>
          <w:tcPr>
            <w:tcW w:w="2263" w:type="dxa"/>
          </w:tcPr>
          <w:p w14:paraId="578AAEEC" w14:textId="4BF1693C" w:rsidR="007A4FEA" w:rsidRPr="007A4FEA" w:rsidRDefault="007A4FEA" w:rsidP="006F7466">
            <w:pPr>
              <w:jc w:val="both"/>
              <w:rPr>
                <w:rFonts w:asciiTheme="majorHAnsi" w:hAnsiTheme="majorHAnsi"/>
                <w:b/>
                <w:bCs/>
              </w:rPr>
            </w:pPr>
            <w:r w:rsidRPr="007A4FEA">
              <w:rPr>
                <w:rFonts w:asciiTheme="majorHAnsi" w:hAnsiTheme="majorHAnsi"/>
                <w:b/>
                <w:bCs/>
              </w:rPr>
              <w:lastRenderedPageBreak/>
              <w:t>Date Cible de</w:t>
            </w:r>
            <w:r w:rsidR="0069472F">
              <w:rPr>
                <w:rFonts w:asciiTheme="majorHAnsi" w:hAnsiTheme="majorHAnsi"/>
                <w:b/>
                <w:bCs/>
              </w:rPr>
              <w:t xml:space="preserve"> Réception Provisoire</w:t>
            </w:r>
          </w:p>
        </w:tc>
        <w:tc>
          <w:tcPr>
            <w:tcW w:w="6799" w:type="dxa"/>
          </w:tcPr>
          <w:p w14:paraId="7E657EE1" w14:textId="3BF346E1" w:rsidR="007A4FEA" w:rsidRDefault="007A4FEA" w:rsidP="006F7466">
            <w:pPr>
              <w:jc w:val="both"/>
              <w:rPr>
                <w:rFonts w:asciiTheme="majorHAnsi" w:hAnsiTheme="majorHAnsi"/>
              </w:rPr>
            </w:pPr>
            <w:proofErr w:type="gramStart"/>
            <w:r>
              <w:rPr>
                <w:rFonts w:asciiTheme="majorHAnsi" w:hAnsiTheme="majorHAnsi"/>
              </w:rPr>
              <w:t>Désigne le</w:t>
            </w:r>
            <w:proofErr w:type="gramEnd"/>
            <w:r>
              <w:rPr>
                <w:rFonts w:asciiTheme="majorHAnsi" w:hAnsiTheme="majorHAnsi"/>
              </w:rPr>
              <w:t xml:space="preserve"> </w:t>
            </w:r>
            <w:r w:rsidRPr="007A4FEA">
              <w:rPr>
                <w:rFonts w:asciiTheme="majorHAnsi" w:hAnsiTheme="majorHAnsi"/>
              </w:rPr>
              <w:t>[•]</w:t>
            </w:r>
            <w:r>
              <w:rPr>
                <w:rFonts w:asciiTheme="majorHAnsi" w:hAnsiTheme="majorHAnsi"/>
              </w:rPr>
              <w:t xml:space="preserve"> ou la date prorogée, le cas échéant, en application de l’Article </w:t>
            </w:r>
            <w:r>
              <w:rPr>
                <w:rFonts w:asciiTheme="majorHAnsi" w:hAnsiTheme="majorHAnsi"/>
              </w:rPr>
              <w:fldChar w:fldCharType="begin"/>
            </w:r>
            <w:r>
              <w:rPr>
                <w:rFonts w:asciiTheme="majorHAnsi" w:hAnsiTheme="majorHAnsi"/>
              </w:rPr>
              <w:instrText xml:space="preserve"> REF _Ref27397865 \r \h  \* MERGEFORMAT </w:instrText>
            </w:r>
            <w:r>
              <w:rPr>
                <w:rFonts w:asciiTheme="majorHAnsi" w:hAnsiTheme="majorHAnsi"/>
              </w:rPr>
            </w:r>
            <w:r>
              <w:rPr>
                <w:rFonts w:asciiTheme="majorHAnsi" w:hAnsiTheme="majorHAnsi"/>
              </w:rPr>
              <w:fldChar w:fldCharType="separate"/>
            </w:r>
            <w:r w:rsidR="0073302B">
              <w:rPr>
                <w:rFonts w:asciiTheme="majorHAnsi" w:hAnsiTheme="majorHAnsi"/>
              </w:rPr>
              <w:t>10.2</w:t>
            </w:r>
            <w:r>
              <w:rPr>
                <w:rFonts w:asciiTheme="majorHAnsi" w:hAnsiTheme="majorHAnsi"/>
              </w:rPr>
              <w:fldChar w:fldCharType="end"/>
            </w:r>
            <w:r>
              <w:rPr>
                <w:rFonts w:asciiTheme="majorHAnsi" w:hAnsiTheme="majorHAnsi"/>
              </w:rPr>
              <w:t>.</w:t>
            </w:r>
          </w:p>
        </w:tc>
      </w:tr>
      <w:tr w:rsidR="00CD4148" w:rsidRPr="005619A1" w14:paraId="67789B9F" w14:textId="77777777" w:rsidTr="00267E15">
        <w:tc>
          <w:tcPr>
            <w:tcW w:w="2263" w:type="dxa"/>
          </w:tcPr>
          <w:p w14:paraId="10878D0F" w14:textId="5472EC00" w:rsidR="00CD4148" w:rsidRPr="007A4FEA" w:rsidRDefault="00CD4148" w:rsidP="006F7466">
            <w:pPr>
              <w:jc w:val="both"/>
              <w:rPr>
                <w:rFonts w:asciiTheme="majorHAnsi" w:hAnsiTheme="majorHAnsi"/>
                <w:b/>
                <w:bCs/>
              </w:rPr>
            </w:pPr>
            <w:r w:rsidRPr="007A4FEA">
              <w:rPr>
                <w:rFonts w:asciiTheme="majorHAnsi" w:hAnsiTheme="majorHAnsi"/>
                <w:b/>
                <w:bCs/>
              </w:rPr>
              <w:t xml:space="preserve">Date de </w:t>
            </w:r>
            <w:r w:rsidR="004E4456">
              <w:rPr>
                <w:rFonts w:asciiTheme="majorHAnsi" w:hAnsiTheme="majorHAnsi"/>
                <w:b/>
                <w:bCs/>
              </w:rPr>
              <w:t>Réception</w:t>
            </w:r>
            <w:r w:rsidR="007F66B4">
              <w:rPr>
                <w:rFonts w:asciiTheme="majorHAnsi" w:hAnsiTheme="majorHAnsi"/>
                <w:b/>
                <w:bCs/>
              </w:rPr>
              <w:t xml:space="preserve"> Provisoire</w:t>
            </w:r>
            <w:r w:rsidR="0069472F">
              <w:rPr>
                <w:rFonts w:asciiTheme="majorHAnsi" w:hAnsiTheme="majorHAnsi"/>
                <w:b/>
                <w:bCs/>
              </w:rPr>
              <w:t xml:space="preserve"> </w:t>
            </w:r>
          </w:p>
        </w:tc>
        <w:tc>
          <w:tcPr>
            <w:tcW w:w="6799" w:type="dxa"/>
          </w:tcPr>
          <w:p w14:paraId="3B3B27F4" w14:textId="2F8FF764" w:rsidR="00CD4148" w:rsidRPr="005619A1" w:rsidRDefault="00AC349D" w:rsidP="006F7466">
            <w:pPr>
              <w:jc w:val="both"/>
              <w:rPr>
                <w:rFonts w:asciiTheme="majorHAnsi" w:hAnsiTheme="majorHAnsi"/>
              </w:rPr>
            </w:pPr>
            <w:r>
              <w:rPr>
                <w:rFonts w:asciiTheme="majorHAnsi" w:hAnsiTheme="majorHAnsi"/>
              </w:rPr>
              <w:t xml:space="preserve">Désigne la date </w:t>
            </w:r>
            <w:r w:rsidR="00FE0BF7">
              <w:rPr>
                <w:rFonts w:asciiTheme="majorHAnsi" w:hAnsiTheme="majorHAnsi"/>
              </w:rPr>
              <w:t xml:space="preserve">à laquelle est constatée la </w:t>
            </w:r>
            <w:r w:rsidR="004E4456">
              <w:rPr>
                <w:rFonts w:asciiTheme="majorHAnsi" w:hAnsiTheme="majorHAnsi"/>
              </w:rPr>
              <w:t>Réception</w:t>
            </w:r>
            <w:r w:rsidR="0074456E">
              <w:rPr>
                <w:rFonts w:asciiTheme="majorHAnsi" w:hAnsiTheme="majorHAnsi"/>
              </w:rPr>
              <w:t xml:space="preserve"> Provisoire</w:t>
            </w:r>
            <w:r w:rsidR="00FE0BF7">
              <w:rPr>
                <w:rFonts w:asciiTheme="majorHAnsi" w:hAnsiTheme="majorHAnsi"/>
              </w:rPr>
              <w:t xml:space="preserve">, </w:t>
            </w:r>
            <w:r w:rsidR="00535516">
              <w:rPr>
                <w:rFonts w:asciiTheme="majorHAnsi" w:hAnsiTheme="majorHAnsi"/>
              </w:rPr>
              <w:t>à savoir et</w:t>
            </w:r>
            <w:r w:rsidR="00FE0BF7">
              <w:rPr>
                <w:rFonts w:asciiTheme="majorHAnsi" w:hAnsiTheme="majorHAnsi"/>
              </w:rPr>
              <w:t xml:space="preserve"> selon le cas</w:t>
            </w:r>
            <w:r w:rsidR="00535516">
              <w:rPr>
                <w:rFonts w:asciiTheme="majorHAnsi" w:hAnsiTheme="majorHAnsi"/>
              </w:rPr>
              <w:t>,</w:t>
            </w:r>
            <w:r w:rsidR="00FE0BF7">
              <w:rPr>
                <w:rFonts w:asciiTheme="majorHAnsi" w:hAnsiTheme="majorHAnsi"/>
              </w:rPr>
              <w:t xml:space="preserve"> la date de signature du procès-verbal de </w:t>
            </w:r>
            <w:r w:rsidR="004E4456">
              <w:rPr>
                <w:rFonts w:asciiTheme="majorHAnsi" w:hAnsiTheme="majorHAnsi"/>
              </w:rPr>
              <w:t>Réception</w:t>
            </w:r>
            <w:r w:rsidR="00FE0BF7">
              <w:rPr>
                <w:rFonts w:asciiTheme="majorHAnsi" w:hAnsiTheme="majorHAnsi"/>
              </w:rPr>
              <w:t xml:space="preserve"> par le Prestataire et le Client</w:t>
            </w:r>
            <w:r w:rsidR="00535516">
              <w:rPr>
                <w:rFonts w:asciiTheme="majorHAnsi" w:hAnsiTheme="majorHAnsi"/>
              </w:rPr>
              <w:t>,</w:t>
            </w:r>
            <w:r w:rsidR="00FE0BF7">
              <w:rPr>
                <w:rFonts w:asciiTheme="majorHAnsi" w:hAnsiTheme="majorHAnsi"/>
              </w:rPr>
              <w:t xml:space="preserve"> ou la </w:t>
            </w:r>
            <w:r w:rsidR="00535516">
              <w:rPr>
                <w:rFonts w:asciiTheme="majorHAnsi" w:hAnsiTheme="majorHAnsi"/>
              </w:rPr>
              <w:t xml:space="preserve">date de </w:t>
            </w:r>
            <w:r w:rsidR="00FE0BF7">
              <w:rPr>
                <w:rFonts w:asciiTheme="majorHAnsi" w:hAnsiTheme="majorHAnsi"/>
              </w:rPr>
              <w:t>remise des conclusions de l’</w:t>
            </w:r>
            <w:r w:rsidR="003573E8">
              <w:rPr>
                <w:rFonts w:asciiTheme="majorHAnsi" w:hAnsiTheme="majorHAnsi"/>
              </w:rPr>
              <w:t>expert</w:t>
            </w:r>
            <w:r w:rsidR="00FE0BF7">
              <w:rPr>
                <w:rFonts w:asciiTheme="majorHAnsi" w:hAnsiTheme="majorHAnsi"/>
              </w:rPr>
              <w:t xml:space="preserve"> désigné en cas d’application de l’</w:t>
            </w:r>
            <w:r w:rsidR="00AE10E9">
              <w:rPr>
                <w:rFonts w:asciiTheme="majorHAnsi" w:hAnsiTheme="majorHAnsi"/>
              </w:rPr>
              <w:t>A</w:t>
            </w:r>
            <w:r w:rsidR="00FE0BF7">
              <w:rPr>
                <w:rFonts w:asciiTheme="majorHAnsi" w:hAnsiTheme="majorHAnsi"/>
              </w:rPr>
              <w:t>rticle</w:t>
            </w:r>
            <w:r w:rsidR="00AE10E9">
              <w:rPr>
                <w:rFonts w:asciiTheme="majorHAnsi" w:hAnsiTheme="majorHAnsi"/>
              </w:rPr>
              <w:t xml:space="preserve"> </w:t>
            </w:r>
            <w:r w:rsidR="00BA255C">
              <w:rPr>
                <w:rFonts w:asciiTheme="majorHAnsi" w:hAnsiTheme="majorHAnsi"/>
              </w:rPr>
              <w:fldChar w:fldCharType="begin"/>
            </w:r>
            <w:r w:rsidR="00BA255C">
              <w:rPr>
                <w:rFonts w:asciiTheme="majorHAnsi" w:hAnsiTheme="majorHAnsi"/>
              </w:rPr>
              <w:instrText xml:space="preserve"> REF _Ref27397280 \r \h </w:instrText>
            </w:r>
            <w:r w:rsidR="007A4FEA">
              <w:rPr>
                <w:rFonts w:asciiTheme="majorHAnsi" w:hAnsiTheme="majorHAnsi"/>
              </w:rPr>
              <w:instrText xml:space="preserve"> \* MERGEFORMAT </w:instrText>
            </w:r>
            <w:r w:rsidR="00BA255C">
              <w:rPr>
                <w:rFonts w:asciiTheme="majorHAnsi" w:hAnsiTheme="majorHAnsi"/>
              </w:rPr>
            </w:r>
            <w:r w:rsidR="00BA255C">
              <w:rPr>
                <w:rFonts w:asciiTheme="majorHAnsi" w:hAnsiTheme="majorHAnsi"/>
              </w:rPr>
              <w:fldChar w:fldCharType="separate"/>
            </w:r>
            <w:r w:rsidR="0073302B">
              <w:rPr>
                <w:rFonts w:asciiTheme="majorHAnsi" w:hAnsiTheme="majorHAnsi"/>
              </w:rPr>
              <w:t>5.1</w:t>
            </w:r>
            <w:r w:rsidR="00BA255C">
              <w:rPr>
                <w:rFonts w:asciiTheme="majorHAnsi" w:hAnsiTheme="majorHAnsi"/>
              </w:rPr>
              <w:fldChar w:fldCharType="end"/>
            </w:r>
            <w:r w:rsidR="00AE10E9">
              <w:rPr>
                <w:rFonts w:asciiTheme="majorHAnsi" w:hAnsiTheme="majorHAnsi"/>
              </w:rPr>
              <w:t>.</w:t>
            </w:r>
            <w:r w:rsidR="00FE0BF7">
              <w:rPr>
                <w:rFonts w:asciiTheme="majorHAnsi" w:hAnsiTheme="majorHAnsi"/>
              </w:rPr>
              <w:t xml:space="preserve"> </w:t>
            </w:r>
          </w:p>
        </w:tc>
      </w:tr>
      <w:tr w:rsidR="00BB6288" w:rsidRPr="005619A1" w14:paraId="38C1A23E" w14:textId="77777777" w:rsidTr="00267E15">
        <w:tc>
          <w:tcPr>
            <w:tcW w:w="2263" w:type="dxa"/>
          </w:tcPr>
          <w:p w14:paraId="519527A1" w14:textId="1594EBB6" w:rsidR="00BB6288" w:rsidRDefault="00BB6288" w:rsidP="006F7466">
            <w:pPr>
              <w:jc w:val="both"/>
              <w:rPr>
                <w:rFonts w:asciiTheme="majorHAnsi" w:hAnsiTheme="majorHAnsi"/>
                <w:b/>
                <w:bCs/>
              </w:rPr>
            </w:pPr>
            <w:r>
              <w:rPr>
                <w:rFonts w:asciiTheme="majorHAnsi" w:hAnsiTheme="majorHAnsi"/>
                <w:b/>
                <w:bCs/>
              </w:rPr>
              <w:t>Essais de Mise en Service</w:t>
            </w:r>
          </w:p>
        </w:tc>
        <w:tc>
          <w:tcPr>
            <w:tcW w:w="6799" w:type="dxa"/>
          </w:tcPr>
          <w:p w14:paraId="621E2015" w14:textId="204E2AAC" w:rsidR="00BB6288" w:rsidRDefault="00BB6288" w:rsidP="006F7466">
            <w:pPr>
              <w:jc w:val="both"/>
              <w:rPr>
                <w:rFonts w:asciiTheme="majorHAnsi" w:hAnsiTheme="majorHAnsi"/>
              </w:rPr>
            </w:pPr>
            <w:r>
              <w:rPr>
                <w:rFonts w:asciiTheme="majorHAnsi" w:hAnsiTheme="majorHAnsi"/>
              </w:rPr>
              <w:t>D</w:t>
            </w:r>
            <w:r w:rsidRPr="00BB6288">
              <w:rPr>
                <w:rFonts w:asciiTheme="majorHAnsi" w:hAnsiTheme="majorHAnsi"/>
              </w:rPr>
              <w:t>ésigne les</w:t>
            </w:r>
            <w:r w:rsidR="00EE7DF5">
              <w:rPr>
                <w:rFonts w:asciiTheme="majorHAnsi" w:hAnsiTheme="majorHAnsi"/>
              </w:rPr>
              <w:t xml:space="preserve"> procédures de mise en service ainsi que les</w:t>
            </w:r>
            <w:r w:rsidRPr="00BB6288">
              <w:rPr>
                <w:rFonts w:asciiTheme="majorHAnsi" w:hAnsiTheme="majorHAnsi"/>
              </w:rPr>
              <w:t xml:space="preserve"> essais réalisés par </w:t>
            </w:r>
            <w:r w:rsidR="00EE7DF5">
              <w:rPr>
                <w:rFonts w:asciiTheme="majorHAnsi" w:hAnsiTheme="majorHAnsi"/>
              </w:rPr>
              <w:t>le Prestataire conformément à l’Annexe 6 à la suite du raccordement de la Centrale au réseau de la STEG</w:t>
            </w:r>
            <w:r w:rsidRPr="00BB6288">
              <w:rPr>
                <w:rFonts w:asciiTheme="majorHAnsi" w:hAnsiTheme="majorHAnsi"/>
              </w:rPr>
              <w:t xml:space="preserve"> afin de vérifier que la Centrale est prête à entrer dans un mode de production</w:t>
            </w:r>
            <w:r w:rsidR="008E3154">
              <w:rPr>
                <w:rFonts w:asciiTheme="majorHAnsi" w:hAnsiTheme="majorHAnsi"/>
              </w:rPr>
              <w:t xml:space="preserve"> qui est conforme aux stipulations du Contrat</w:t>
            </w:r>
            <w:r w:rsidR="00EE7DF5">
              <w:rPr>
                <w:rFonts w:asciiTheme="majorHAnsi" w:hAnsiTheme="majorHAnsi"/>
              </w:rPr>
              <w:t>.</w:t>
            </w:r>
          </w:p>
        </w:tc>
      </w:tr>
      <w:tr w:rsidR="009C4F1E" w:rsidRPr="005619A1" w14:paraId="6E1F2DC0" w14:textId="77777777" w:rsidTr="00267E15">
        <w:tc>
          <w:tcPr>
            <w:tcW w:w="2263" w:type="dxa"/>
          </w:tcPr>
          <w:p w14:paraId="1BD3C36C" w14:textId="3950AAAE" w:rsidR="009C4F1E" w:rsidRDefault="009C4F1E" w:rsidP="006F7466">
            <w:pPr>
              <w:jc w:val="both"/>
              <w:rPr>
                <w:rFonts w:asciiTheme="majorHAnsi" w:hAnsiTheme="majorHAnsi"/>
                <w:b/>
                <w:bCs/>
              </w:rPr>
            </w:pPr>
            <w:r>
              <w:rPr>
                <w:rFonts w:asciiTheme="majorHAnsi" w:hAnsiTheme="majorHAnsi"/>
                <w:b/>
                <w:bCs/>
              </w:rPr>
              <w:t>Essais de Performance</w:t>
            </w:r>
          </w:p>
        </w:tc>
        <w:tc>
          <w:tcPr>
            <w:tcW w:w="6799" w:type="dxa"/>
          </w:tcPr>
          <w:p w14:paraId="25FCCBB2" w14:textId="70D9DA58" w:rsidR="009C4F1E" w:rsidRDefault="009C4F1E" w:rsidP="006F7466">
            <w:pPr>
              <w:jc w:val="both"/>
              <w:rPr>
                <w:rFonts w:asciiTheme="majorHAnsi" w:hAnsiTheme="majorHAnsi"/>
              </w:rPr>
            </w:pPr>
            <w:r w:rsidRPr="009C4F1E">
              <w:rPr>
                <w:rFonts w:asciiTheme="majorHAnsi" w:hAnsiTheme="majorHAnsi"/>
              </w:rPr>
              <w:t>Les essais de performance</w:t>
            </w:r>
            <w:r>
              <w:rPr>
                <w:rFonts w:asciiTheme="majorHAnsi" w:hAnsiTheme="majorHAnsi"/>
              </w:rPr>
              <w:t xml:space="preserve"> désignent les essais tels que décrits à l’Annexe</w:t>
            </w:r>
            <w:r w:rsidR="003D7475">
              <w:rPr>
                <w:rFonts w:asciiTheme="majorHAnsi" w:hAnsiTheme="majorHAnsi"/>
              </w:rPr>
              <w:t> </w:t>
            </w:r>
            <w:r>
              <w:rPr>
                <w:rFonts w:asciiTheme="majorHAnsi" w:hAnsiTheme="majorHAnsi"/>
              </w:rPr>
              <w:t>6</w:t>
            </w:r>
            <w:r w:rsidRPr="009C4F1E">
              <w:rPr>
                <w:rFonts w:asciiTheme="majorHAnsi" w:hAnsiTheme="majorHAnsi"/>
              </w:rPr>
              <w:t xml:space="preserve"> vis</w:t>
            </w:r>
            <w:r>
              <w:rPr>
                <w:rFonts w:asciiTheme="majorHAnsi" w:hAnsiTheme="majorHAnsi"/>
              </w:rPr>
              <w:t>ant</w:t>
            </w:r>
            <w:r w:rsidRPr="009C4F1E">
              <w:rPr>
                <w:rFonts w:asciiTheme="majorHAnsi" w:hAnsiTheme="majorHAnsi"/>
              </w:rPr>
              <w:t xml:space="preserve"> à mesurer le Ratio de Performance</w:t>
            </w:r>
            <w:r w:rsidR="008E3154">
              <w:rPr>
                <w:rFonts w:asciiTheme="majorHAnsi" w:hAnsiTheme="majorHAnsi"/>
              </w:rPr>
              <w:t xml:space="preserve"> et à vérifier si la Centrale est capable d’atteindre le Ratio de Performance</w:t>
            </w:r>
            <w:r>
              <w:rPr>
                <w:rFonts w:asciiTheme="majorHAnsi" w:hAnsiTheme="majorHAnsi"/>
              </w:rPr>
              <w:t>.</w:t>
            </w:r>
          </w:p>
        </w:tc>
      </w:tr>
      <w:tr w:rsidR="00AA79B6" w:rsidRPr="005619A1" w14:paraId="661B55C8" w14:textId="77777777" w:rsidTr="00267E15">
        <w:tc>
          <w:tcPr>
            <w:tcW w:w="2263" w:type="dxa"/>
          </w:tcPr>
          <w:p w14:paraId="220F5FF9" w14:textId="487D6052" w:rsidR="00AA79B6" w:rsidRPr="007A4FEA" w:rsidRDefault="00AA79B6" w:rsidP="006F7466">
            <w:pPr>
              <w:jc w:val="both"/>
              <w:rPr>
                <w:rFonts w:asciiTheme="majorHAnsi" w:hAnsiTheme="majorHAnsi"/>
                <w:b/>
                <w:bCs/>
              </w:rPr>
            </w:pPr>
            <w:r>
              <w:rPr>
                <w:rFonts w:asciiTheme="majorHAnsi" w:hAnsiTheme="majorHAnsi"/>
                <w:b/>
                <w:bCs/>
              </w:rPr>
              <w:t>Force Majeure</w:t>
            </w:r>
          </w:p>
        </w:tc>
        <w:tc>
          <w:tcPr>
            <w:tcW w:w="6799" w:type="dxa"/>
          </w:tcPr>
          <w:p w14:paraId="42E1A8F3" w14:textId="615D4BF5" w:rsidR="00AA79B6" w:rsidRDefault="00AA79B6" w:rsidP="006F7466">
            <w:pPr>
              <w:jc w:val="both"/>
              <w:rPr>
                <w:rFonts w:asciiTheme="majorHAnsi" w:hAnsiTheme="majorHAnsi"/>
              </w:rPr>
            </w:pPr>
            <w:r>
              <w:rPr>
                <w:rFonts w:asciiTheme="majorHAnsi" w:hAnsiTheme="majorHAnsi"/>
              </w:rPr>
              <w:t xml:space="preserve">A la signification qui lui est donnée à l’Article </w:t>
            </w:r>
            <w:r>
              <w:rPr>
                <w:rFonts w:asciiTheme="majorHAnsi" w:hAnsiTheme="majorHAnsi"/>
              </w:rPr>
              <w:fldChar w:fldCharType="begin"/>
            </w:r>
            <w:r>
              <w:rPr>
                <w:rFonts w:asciiTheme="majorHAnsi" w:hAnsiTheme="majorHAnsi"/>
              </w:rPr>
              <w:instrText xml:space="preserve"> REF _Ref27470444 \r \h </w:instrText>
            </w:r>
            <w:r>
              <w:rPr>
                <w:rFonts w:asciiTheme="majorHAnsi" w:hAnsiTheme="majorHAnsi"/>
              </w:rPr>
            </w:r>
            <w:r>
              <w:rPr>
                <w:rFonts w:asciiTheme="majorHAnsi" w:hAnsiTheme="majorHAnsi"/>
              </w:rPr>
              <w:fldChar w:fldCharType="separate"/>
            </w:r>
            <w:r w:rsidR="0073302B">
              <w:rPr>
                <w:rFonts w:asciiTheme="majorHAnsi" w:hAnsiTheme="majorHAnsi"/>
              </w:rPr>
              <w:t>11.1</w:t>
            </w:r>
            <w:r>
              <w:rPr>
                <w:rFonts w:asciiTheme="majorHAnsi" w:hAnsiTheme="majorHAnsi"/>
              </w:rPr>
              <w:fldChar w:fldCharType="end"/>
            </w:r>
            <w:r>
              <w:rPr>
                <w:rFonts w:asciiTheme="majorHAnsi" w:hAnsiTheme="majorHAnsi"/>
              </w:rPr>
              <w:t>.</w:t>
            </w:r>
          </w:p>
        </w:tc>
      </w:tr>
      <w:tr w:rsidR="00384CA4" w:rsidRPr="005619A1" w14:paraId="60186FD0" w14:textId="77777777" w:rsidTr="00267E15">
        <w:tc>
          <w:tcPr>
            <w:tcW w:w="2263" w:type="dxa"/>
          </w:tcPr>
          <w:p w14:paraId="467F5BD4" w14:textId="77777777" w:rsidR="00384CA4" w:rsidRPr="007A4FEA" w:rsidRDefault="00384CA4" w:rsidP="006F7466">
            <w:pPr>
              <w:jc w:val="both"/>
              <w:rPr>
                <w:rFonts w:asciiTheme="majorHAnsi" w:hAnsiTheme="majorHAnsi"/>
                <w:b/>
                <w:bCs/>
              </w:rPr>
            </w:pPr>
            <w:r w:rsidRPr="007A4FEA">
              <w:rPr>
                <w:rFonts w:asciiTheme="majorHAnsi" w:hAnsiTheme="majorHAnsi"/>
                <w:b/>
                <w:bCs/>
              </w:rPr>
              <w:t>Jour Ouvré</w:t>
            </w:r>
          </w:p>
        </w:tc>
        <w:tc>
          <w:tcPr>
            <w:tcW w:w="6799" w:type="dxa"/>
          </w:tcPr>
          <w:p w14:paraId="1EF2B50D" w14:textId="1174C2FD" w:rsidR="00384CA4" w:rsidRPr="005619A1" w:rsidRDefault="000664B9" w:rsidP="006F7466">
            <w:pPr>
              <w:jc w:val="both"/>
              <w:rPr>
                <w:rFonts w:asciiTheme="majorHAnsi" w:hAnsiTheme="majorHAnsi"/>
              </w:rPr>
            </w:pPr>
            <w:r w:rsidRPr="005619A1">
              <w:rPr>
                <w:rFonts w:asciiTheme="majorHAnsi" w:hAnsiTheme="majorHAnsi"/>
              </w:rPr>
              <w:t>D</w:t>
            </w:r>
            <w:r w:rsidR="00384CA4" w:rsidRPr="005619A1">
              <w:rPr>
                <w:rFonts w:asciiTheme="majorHAnsi" w:hAnsiTheme="majorHAnsi"/>
              </w:rPr>
              <w:t xml:space="preserve">ésigne un jour autre qu’un samedi ou un dimanche ou un jour férié en </w:t>
            </w:r>
            <w:r w:rsidR="00535516">
              <w:rPr>
                <w:rFonts w:asciiTheme="majorHAnsi" w:hAnsiTheme="majorHAnsi"/>
              </w:rPr>
              <w:t>Tunisie</w:t>
            </w:r>
            <w:r w:rsidR="00535516" w:rsidRPr="005619A1">
              <w:rPr>
                <w:rFonts w:asciiTheme="majorHAnsi" w:hAnsiTheme="majorHAnsi"/>
              </w:rPr>
              <w:t xml:space="preserve"> </w:t>
            </w:r>
            <w:r w:rsidR="00384CA4" w:rsidRPr="005619A1">
              <w:rPr>
                <w:rFonts w:asciiTheme="majorHAnsi" w:hAnsiTheme="majorHAnsi"/>
              </w:rPr>
              <w:t>étant précisé que si l’une quelconque des obligations des Parties doit être exécutée un jour qui n’est pas un Jour Ouvré, elle devra alors être exécutée le Jour Ouvré suivant.</w:t>
            </w:r>
          </w:p>
        </w:tc>
      </w:tr>
      <w:tr w:rsidR="00306C17" w:rsidRPr="005619A1" w14:paraId="5CDD731E" w14:textId="77777777" w:rsidTr="00267E15">
        <w:tc>
          <w:tcPr>
            <w:tcW w:w="2263" w:type="dxa"/>
          </w:tcPr>
          <w:p w14:paraId="55166367" w14:textId="3E0C4C52" w:rsidR="00306C17" w:rsidRDefault="00306C17" w:rsidP="006F7466">
            <w:pPr>
              <w:jc w:val="both"/>
              <w:rPr>
                <w:rFonts w:asciiTheme="majorHAnsi" w:hAnsiTheme="majorHAnsi"/>
                <w:b/>
                <w:bCs/>
              </w:rPr>
            </w:pPr>
            <w:r>
              <w:rPr>
                <w:rFonts w:asciiTheme="majorHAnsi" w:hAnsiTheme="majorHAnsi"/>
                <w:b/>
                <w:bCs/>
              </w:rPr>
              <w:t>Matériels</w:t>
            </w:r>
          </w:p>
        </w:tc>
        <w:tc>
          <w:tcPr>
            <w:tcW w:w="6799" w:type="dxa"/>
          </w:tcPr>
          <w:p w14:paraId="56F05443" w14:textId="4FB781A1" w:rsidR="00306C17" w:rsidRDefault="00306C17" w:rsidP="006F7466">
            <w:pPr>
              <w:jc w:val="both"/>
              <w:rPr>
                <w:rFonts w:asciiTheme="majorHAnsi" w:hAnsiTheme="majorHAnsi"/>
              </w:rPr>
            </w:pPr>
            <w:r>
              <w:rPr>
                <w:rFonts w:asciiTheme="majorHAnsi" w:hAnsiTheme="majorHAnsi"/>
              </w:rPr>
              <w:t>S</w:t>
            </w:r>
            <w:r w:rsidRPr="00306C17">
              <w:rPr>
                <w:rFonts w:asciiTheme="majorHAnsi" w:hAnsiTheme="majorHAnsi"/>
              </w:rPr>
              <w:t xml:space="preserve">ignifie tous les matériaux, fournitures, équipements, matériels et logiciels informatiques, appareils, pièces de rechange et/ou autres articles de quelque nature que ce soit décrits dans </w:t>
            </w:r>
            <w:r>
              <w:rPr>
                <w:rFonts w:asciiTheme="majorHAnsi" w:hAnsiTheme="majorHAnsi"/>
              </w:rPr>
              <w:t>l’Annexe 1</w:t>
            </w:r>
            <w:r w:rsidRPr="00306C17">
              <w:rPr>
                <w:rFonts w:asciiTheme="majorHAnsi" w:hAnsiTheme="majorHAnsi"/>
              </w:rPr>
              <w:t xml:space="preserve"> et/ou fournis ou devant être fournis par l</w:t>
            </w:r>
            <w:r>
              <w:rPr>
                <w:rFonts w:asciiTheme="majorHAnsi" w:hAnsiTheme="majorHAnsi"/>
              </w:rPr>
              <w:t>e Prestataire</w:t>
            </w:r>
            <w:r w:rsidRPr="00306C17">
              <w:rPr>
                <w:rFonts w:asciiTheme="majorHAnsi" w:hAnsiTheme="majorHAnsi"/>
              </w:rPr>
              <w:t xml:space="preserve"> en vertu du Contrat pour incorporation au Projet</w:t>
            </w:r>
            <w:r>
              <w:rPr>
                <w:rFonts w:asciiTheme="majorHAnsi" w:hAnsiTheme="majorHAnsi"/>
              </w:rPr>
              <w:t>.</w:t>
            </w:r>
          </w:p>
        </w:tc>
      </w:tr>
      <w:tr w:rsidR="00AA01AC" w:rsidRPr="005619A1" w14:paraId="0BD8DBDE" w14:textId="77777777" w:rsidTr="00267E15">
        <w:tc>
          <w:tcPr>
            <w:tcW w:w="2263" w:type="dxa"/>
          </w:tcPr>
          <w:p w14:paraId="4B6F8F56" w14:textId="205CB464" w:rsidR="00AA01AC" w:rsidRPr="007A4FEA" w:rsidRDefault="00AA01AC" w:rsidP="006F7466">
            <w:pPr>
              <w:jc w:val="both"/>
              <w:rPr>
                <w:rFonts w:asciiTheme="majorHAnsi" w:hAnsiTheme="majorHAnsi"/>
                <w:b/>
                <w:bCs/>
              </w:rPr>
            </w:pPr>
            <w:r>
              <w:rPr>
                <w:rFonts w:asciiTheme="majorHAnsi" w:hAnsiTheme="majorHAnsi"/>
                <w:b/>
                <w:bCs/>
              </w:rPr>
              <w:t>Mise en Service</w:t>
            </w:r>
          </w:p>
        </w:tc>
        <w:tc>
          <w:tcPr>
            <w:tcW w:w="6799" w:type="dxa"/>
          </w:tcPr>
          <w:p w14:paraId="11DAA42C" w14:textId="73FCA227" w:rsidR="00AA01AC" w:rsidRDefault="00654CDF" w:rsidP="006F7466">
            <w:pPr>
              <w:jc w:val="both"/>
              <w:rPr>
                <w:rFonts w:asciiTheme="majorHAnsi" w:hAnsiTheme="majorHAnsi"/>
              </w:rPr>
            </w:pPr>
            <w:r>
              <w:rPr>
                <w:rFonts w:asciiTheme="majorHAnsi" w:hAnsiTheme="majorHAnsi"/>
              </w:rPr>
              <w:t>D</w:t>
            </w:r>
            <w:r w:rsidRPr="00654CDF">
              <w:rPr>
                <w:rFonts w:asciiTheme="majorHAnsi" w:hAnsiTheme="majorHAnsi"/>
              </w:rPr>
              <w:t>ésigne le raccordement du Projet au réseau public de distribution d’électricité et les tests de conformité effectué</w:t>
            </w:r>
            <w:r w:rsidR="00C10A15">
              <w:rPr>
                <w:rFonts w:asciiTheme="majorHAnsi" w:hAnsiTheme="majorHAnsi"/>
              </w:rPr>
              <w:t>s</w:t>
            </w:r>
            <w:r w:rsidRPr="00654CDF">
              <w:rPr>
                <w:rFonts w:asciiTheme="majorHAnsi" w:hAnsiTheme="majorHAnsi"/>
              </w:rPr>
              <w:t xml:space="preserve"> par </w:t>
            </w:r>
            <w:r w:rsidR="00C10A15">
              <w:rPr>
                <w:rFonts w:asciiTheme="majorHAnsi" w:hAnsiTheme="majorHAnsi"/>
              </w:rPr>
              <w:t xml:space="preserve">le Prestataire et en accord avec </w:t>
            </w:r>
            <w:r w:rsidRPr="00654CDF">
              <w:rPr>
                <w:rFonts w:asciiTheme="majorHAnsi" w:hAnsiTheme="majorHAnsi"/>
              </w:rPr>
              <w:t>la STEG de manière à permettre l’injection de l’électricité produite par le Projet dans le réseau public de distribution d’électricité.</w:t>
            </w:r>
          </w:p>
        </w:tc>
      </w:tr>
      <w:tr w:rsidR="00384CA4" w:rsidRPr="005619A1" w14:paraId="35981EEA" w14:textId="77777777" w:rsidTr="00267E15">
        <w:tc>
          <w:tcPr>
            <w:tcW w:w="2263" w:type="dxa"/>
          </w:tcPr>
          <w:p w14:paraId="24867254" w14:textId="77777777" w:rsidR="00384CA4" w:rsidRPr="007A4FEA" w:rsidRDefault="00384CA4" w:rsidP="006F7466">
            <w:pPr>
              <w:jc w:val="both"/>
              <w:rPr>
                <w:rFonts w:asciiTheme="majorHAnsi" w:hAnsiTheme="majorHAnsi"/>
                <w:b/>
                <w:bCs/>
              </w:rPr>
            </w:pPr>
            <w:r w:rsidRPr="007A4FEA">
              <w:rPr>
                <w:rFonts w:asciiTheme="majorHAnsi" w:hAnsiTheme="majorHAnsi"/>
                <w:b/>
                <w:bCs/>
              </w:rPr>
              <w:t>Projet</w:t>
            </w:r>
          </w:p>
        </w:tc>
        <w:tc>
          <w:tcPr>
            <w:tcW w:w="6799" w:type="dxa"/>
          </w:tcPr>
          <w:p w14:paraId="54DCCC58" w14:textId="77777777" w:rsidR="00384CA4" w:rsidRPr="005619A1" w:rsidRDefault="00384CA4" w:rsidP="006F7466">
            <w:pPr>
              <w:jc w:val="both"/>
              <w:rPr>
                <w:rFonts w:asciiTheme="majorHAnsi" w:hAnsiTheme="majorHAnsi"/>
              </w:rPr>
            </w:pPr>
            <w:r w:rsidRPr="005619A1">
              <w:rPr>
                <w:rFonts w:asciiTheme="majorHAnsi" w:hAnsiTheme="majorHAnsi"/>
              </w:rPr>
              <w:t>A la signification visée dans le préambule.</w:t>
            </w:r>
          </w:p>
        </w:tc>
      </w:tr>
      <w:tr w:rsidR="00DE37D7" w:rsidRPr="005619A1" w14:paraId="4FC994CD" w14:textId="77777777" w:rsidTr="00267E15">
        <w:tc>
          <w:tcPr>
            <w:tcW w:w="2263" w:type="dxa"/>
          </w:tcPr>
          <w:p w14:paraId="31CCE043" w14:textId="73F6C427" w:rsidR="00DE37D7" w:rsidRPr="004929D8" w:rsidRDefault="00DE37D7" w:rsidP="004E4456">
            <w:pPr>
              <w:jc w:val="both"/>
              <w:rPr>
                <w:rFonts w:asciiTheme="majorHAnsi" w:hAnsiTheme="majorHAnsi"/>
                <w:b/>
                <w:bCs/>
              </w:rPr>
            </w:pPr>
            <w:r>
              <w:rPr>
                <w:rFonts w:asciiTheme="majorHAnsi" w:hAnsiTheme="majorHAnsi"/>
                <w:b/>
                <w:bCs/>
              </w:rPr>
              <w:t>Ratio de Performance</w:t>
            </w:r>
          </w:p>
        </w:tc>
        <w:tc>
          <w:tcPr>
            <w:tcW w:w="6799" w:type="dxa"/>
          </w:tcPr>
          <w:p w14:paraId="1BC42B9B" w14:textId="448C6AFC" w:rsidR="00DE37D7" w:rsidRDefault="00DE37D7" w:rsidP="00C444E6">
            <w:pPr>
              <w:jc w:val="both"/>
              <w:rPr>
                <w:rFonts w:asciiTheme="majorHAnsi" w:hAnsiTheme="majorHAnsi"/>
              </w:rPr>
            </w:pPr>
            <w:r>
              <w:rPr>
                <w:rFonts w:asciiTheme="majorHAnsi" w:hAnsiTheme="majorHAnsi"/>
              </w:rPr>
              <w:t xml:space="preserve">Désigne le ratio de performance tel que calculé à </w:t>
            </w:r>
            <w:r w:rsidRPr="00FC63A0">
              <w:rPr>
                <w:rFonts w:asciiTheme="majorHAnsi" w:hAnsiTheme="majorHAnsi"/>
              </w:rPr>
              <w:t xml:space="preserve">l’Annexe </w:t>
            </w:r>
            <w:r>
              <w:rPr>
                <w:rFonts w:asciiTheme="majorHAnsi" w:hAnsiTheme="majorHAnsi"/>
              </w:rPr>
              <w:t>6</w:t>
            </w:r>
            <w:r w:rsidR="00FC63A0">
              <w:rPr>
                <w:rFonts w:asciiTheme="majorHAnsi" w:hAnsiTheme="majorHAnsi"/>
              </w:rPr>
              <w:t>.</w:t>
            </w:r>
          </w:p>
        </w:tc>
      </w:tr>
      <w:tr w:rsidR="004E4456" w:rsidRPr="005619A1" w14:paraId="3EFA3649" w14:textId="77777777" w:rsidTr="00267E15">
        <w:tc>
          <w:tcPr>
            <w:tcW w:w="2263" w:type="dxa"/>
          </w:tcPr>
          <w:p w14:paraId="09CDC768" w14:textId="4C974228" w:rsidR="004E4456" w:rsidRPr="00124FC8" w:rsidRDefault="004E4456" w:rsidP="004E4456">
            <w:pPr>
              <w:jc w:val="both"/>
              <w:rPr>
                <w:rFonts w:asciiTheme="majorHAnsi" w:hAnsiTheme="majorHAnsi"/>
                <w:b/>
                <w:bCs/>
              </w:rPr>
            </w:pPr>
            <w:r w:rsidRPr="004929D8">
              <w:rPr>
                <w:rFonts w:asciiTheme="majorHAnsi" w:hAnsiTheme="majorHAnsi"/>
                <w:b/>
                <w:bCs/>
              </w:rPr>
              <w:t>Réception</w:t>
            </w:r>
            <w:r w:rsidR="007F66B4" w:rsidRPr="00124FC8">
              <w:rPr>
                <w:rFonts w:asciiTheme="majorHAnsi" w:hAnsiTheme="majorHAnsi"/>
                <w:b/>
                <w:bCs/>
              </w:rPr>
              <w:t xml:space="preserve"> Définitive</w:t>
            </w:r>
          </w:p>
        </w:tc>
        <w:tc>
          <w:tcPr>
            <w:tcW w:w="6799" w:type="dxa"/>
          </w:tcPr>
          <w:p w14:paraId="36679635" w14:textId="793B60EA" w:rsidR="004E4456" w:rsidRPr="005619A1" w:rsidRDefault="007F66B4" w:rsidP="00C444E6">
            <w:pPr>
              <w:jc w:val="both"/>
              <w:rPr>
                <w:rFonts w:asciiTheme="majorHAnsi" w:hAnsiTheme="majorHAnsi"/>
              </w:rPr>
            </w:pPr>
            <w:r>
              <w:rPr>
                <w:rFonts w:asciiTheme="majorHAnsi" w:hAnsiTheme="majorHAnsi"/>
              </w:rPr>
              <w:t>S</w:t>
            </w:r>
            <w:r w:rsidRPr="007F66B4">
              <w:rPr>
                <w:rFonts w:asciiTheme="majorHAnsi" w:hAnsiTheme="majorHAnsi"/>
              </w:rPr>
              <w:t xml:space="preserve">ignifie, en ce qui concerne les Travaux, la réception définitive par le </w:t>
            </w:r>
            <w:r>
              <w:rPr>
                <w:rFonts w:asciiTheme="majorHAnsi" w:hAnsiTheme="majorHAnsi"/>
              </w:rPr>
              <w:t>Client</w:t>
            </w:r>
            <w:r w:rsidRPr="007F66B4">
              <w:rPr>
                <w:rFonts w:asciiTheme="majorHAnsi" w:hAnsiTheme="majorHAnsi"/>
              </w:rPr>
              <w:t xml:space="preserve"> des Travaux, telle que certifiée par l'émission du </w:t>
            </w:r>
            <w:r w:rsidR="009D1AEA">
              <w:rPr>
                <w:rFonts w:asciiTheme="majorHAnsi" w:hAnsiTheme="majorHAnsi"/>
              </w:rPr>
              <w:t>c</w:t>
            </w:r>
            <w:r w:rsidRPr="007F66B4">
              <w:rPr>
                <w:rFonts w:asciiTheme="majorHAnsi" w:hAnsiTheme="majorHAnsi"/>
              </w:rPr>
              <w:t xml:space="preserve">ertificat de Réception </w:t>
            </w:r>
            <w:r>
              <w:rPr>
                <w:rFonts w:asciiTheme="majorHAnsi" w:hAnsiTheme="majorHAnsi"/>
              </w:rPr>
              <w:t>D</w:t>
            </w:r>
            <w:r w:rsidRPr="007F66B4">
              <w:rPr>
                <w:rFonts w:asciiTheme="majorHAnsi" w:hAnsiTheme="majorHAnsi"/>
              </w:rPr>
              <w:t>éfinitive conformément aux termes et conditions du Contrat</w:t>
            </w:r>
            <w:r w:rsidR="002C670C">
              <w:rPr>
                <w:rFonts w:asciiTheme="majorHAnsi" w:hAnsiTheme="majorHAnsi"/>
              </w:rPr>
              <w:t>.</w:t>
            </w:r>
          </w:p>
        </w:tc>
      </w:tr>
      <w:tr w:rsidR="00C42985" w:rsidRPr="005619A1" w14:paraId="7E331F3E" w14:textId="77777777" w:rsidTr="00267E15">
        <w:tc>
          <w:tcPr>
            <w:tcW w:w="2263" w:type="dxa"/>
          </w:tcPr>
          <w:p w14:paraId="54C91BDD" w14:textId="5938AD2C" w:rsidR="00C42985" w:rsidRPr="004929D8" w:rsidRDefault="00C42985" w:rsidP="004E4456">
            <w:pPr>
              <w:jc w:val="both"/>
              <w:rPr>
                <w:rFonts w:asciiTheme="majorHAnsi" w:hAnsiTheme="majorHAnsi"/>
                <w:b/>
                <w:bCs/>
              </w:rPr>
            </w:pPr>
            <w:r>
              <w:rPr>
                <w:rFonts w:asciiTheme="majorHAnsi" w:hAnsiTheme="majorHAnsi"/>
                <w:b/>
                <w:bCs/>
              </w:rPr>
              <w:t>Réception Mécanique</w:t>
            </w:r>
          </w:p>
        </w:tc>
        <w:tc>
          <w:tcPr>
            <w:tcW w:w="6799" w:type="dxa"/>
          </w:tcPr>
          <w:p w14:paraId="423ECC5F" w14:textId="7601F7CD" w:rsidR="005A509E" w:rsidRDefault="005A509E" w:rsidP="005437A3">
            <w:pPr>
              <w:jc w:val="both"/>
              <w:rPr>
                <w:rFonts w:asciiTheme="majorHAnsi" w:hAnsiTheme="majorHAnsi"/>
              </w:rPr>
            </w:pPr>
            <w:r w:rsidRPr="005A509E">
              <w:rPr>
                <w:rFonts w:asciiTheme="majorHAnsi" w:hAnsiTheme="majorHAnsi"/>
              </w:rPr>
              <w:t xml:space="preserve">Signifie, en ce qui concerne les Travaux, la réception </w:t>
            </w:r>
            <w:r w:rsidR="00C444E6">
              <w:rPr>
                <w:rFonts w:asciiTheme="majorHAnsi" w:hAnsiTheme="majorHAnsi"/>
              </w:rPr>
              <w:t>mécanique</w:t>
            </w:r>
            <w:r w:rsidRPr="005A509E">
              <w:rPr>
                <w:rFonts w:asciiTheme="majorHAnsi" w:hAnsiTheme="majorHAnsi"/>
              </w:rPr>
              <w:t xml:space="preserve"> par le Client </w:t>
            </w:r>
            <w:r w:rsidR="007240AC" w:rsidRPr="007240AC">
              <w:rPr>
                <w:rFonts w:asciiTheme="majorHAnsi" w:hAnsiTheme="majorHAnsi"/>
              </w:rPr>
              <w:t xml:space="preserve">telle que certifiée par l'émission du </w:t>
            </w:r>
            <w:r w:rsidR="009D1AEA">
              <w:rPr>
                <w:rFonts w:asciiTheme="majorHAnsi" w:hAnsiTheme="majorHAnsi"/>
              </w:rPr>
              <w:t>c</w:t>
            </w:r>
            <w:r w:rsidR="007240AC" w:rsidRPr="007240AC">
              <w:rPr>
                <w:rFonts w:asciiTheme="majorHAnsi" w:hAnsiTheme="majorHAnsi"/>
              </w:rPr>
              <w:t xml:space="preserve">ertificat de Réception </w:t>
            </w:r>
            <w:r w:rsidR="007240AC">
              <w:rPr>
                <w:rFonts w:asciiTheme="majorHAnsi" w:hAnsiTheme="majorHAnsi"/>
              </w:rPr>
              <w:t xml:space="preserve">Mécanique </w:t>
            </w:r>
            <w:r w:rsidR="005437A3" w:rsidRPr="005437A3">
              <w:rPr>
                <w:rFonts w:asciiTheme="majorHAnsi" w:hAnsiTheme="majorHAnsi"/>
              </w:rPr>
              <w:t>conformément aux termes et conditions du Contrat.</w:t>
            </w:r>
          </w:p>
        </w:tc>
      </w:tr>
      <w:tr w:rsidR="007F66B4" w:rsidRPr="005619A1" w14:paraId="63166333" w14:textId="77777777" w:rsidTr="00267E15">
        <w:tc>
          <w:tcPr>
            <w:tcW w:w="2263" w:type="dxa"/>
          </w:tcPr>
          <w:p w14:paraId="2AE65F3F" w14:textId="39AC47E0" w:rsidR="007F66B4" w:rsidRPr="004929D8" w:rsidRDefault="007F66B4" w:rsidP="004E4456">
            <w:pPr>
              <w:jc w:val="both"/>
              <w:rPr>
                <w:rFonts w:asciiTheme="majorHAnsi" w:hAnsiTheme="majorHAnsi"/>
                <w:b/>
                <w:bCs/>
              </w:rPr>
            </w:pPr>
            <w:r w:rsidRPr="004929D8">
              <w:rPr>
                <w:rFonts w:asciiTheme="majorHAnsi" w:hAnsiTheme="majorHAnsi"/>
                <w:b/>
                <w:bCs/>
              </w:rPr>
              <w:t>Réception Provisoire</w:t>
            </w:r>
          </w:p>
        </w:tc>
        <w:tc>
          <w:tcPr>
            <w:tcW w:w="6799" w:type="dxa"/>
          </w:tcPr>
          <w:p w14:paraId="62E0BF43" w14:textId="047A7372" w:rsidR="007F66B4" w:rsidRDefault="007F66B4" w:rsidP="00124FC8">
            <w:pPr>
              <w:jc w:val="both"/>
              <w:rPr>
                <w:rFonts w:asciiTheme="majorHAnsi" w:hAnsiTheme="majorHAnsi"/>
              </w:rPr>
            </w:pPr>
            <w:r>
              <w:rPr>
                <w:rFonts w:asciiTheme="majorHAnsi" w:hAnsiTheme="majorHAnsi"/>
              </w:rPr>
              <w:t>S</w:t>
            </w:r>
            <w:r w:rsidRPr="007F66B4">
              <w:rPr>
                <w:rFonts w:asciiTheme="majorHAnsi" w:hAnsiTheme="majorHAnsi"/>
              </w:rPr>
              <w:t xml:space="preserve">ignifie, en ce qui concerne les Travaux, la réception </w:t>
            </w:r>
            <w:r>
              <w:rPr>
                <w:rFonts w:asciiTheme="majorHAnsi" w:hAnsiTheme="majorHAnsi"/>
              </w:rPr>
              <w:t>provisoire</w:t>
            </w:r>
            <w:r w:rsidRPr="007F66B4">
              <w:rPr>
                <w:rFonts w:asciiTheme="majorHAnsi" w:hAnsiTheme="majorHAnsi"/>
              </w:rPr>
              <w:t xml:space="preserve"> par le </w:t>
            </w:r>
            <w:r>
              <w:rPr>
                <w:rFonts w:asciiTheme="majorHAnsi" w:hAnsiTheme="majorHAnsi"/>
              </w:rPr>
              <w:t>Client</w:t>
            </w:r>
            <w:r w:rsidRPr="007F66B4">
              <w:rPr>
                <w:rFonts w:asciiTheme="majorHAnsi" w:hAnsiTheme="majorHAnsi"/>
              </w:rPr>
              <w:t xml:space="preserve"> </w:t>
            </w:r>
            <w:r>
              <w:rPr>
                <w:rFonts w:asciiTheme="majorHAnsi" w:hAnsiTheme="majorHAnsi"/>
              </w:rPr>
              <w:t xml:space="preserve">attestant de </w:t>
            </w:r>
            <w:r w:rsidRPr="007F66B4">
              <w:rPr>
                <w:rFonts w:asciiTheme="majorHAnsi" w:hAnsiTheme="majorHAnsi"/>
              </w:rPr>
              <w:t xml:space="preserve">la réussite des </w:t>
            </w:r>
            <w:r>
              <w:rPr>
                <w:rFonts w:asciiTheme="majorHAnsi" w:hAnsiTheme="majorHAnsi"/>
              </w:rPr>
              <w:t>essais</w:t>
            </w:r>
            <w:r w:rsidRPr="007F66B4">
              <w:rPr>
                <w:rFonts w:asciiTheme="majorHAnsi" w:hAnsiTheme="majorHAnsi"/>
              </w:rPr>
              <w:t xml:space="preserve"> de réception provisoire du </w:t>
            </w:r>
            <w:r>
              <w:rPr>
                <w:rFonts w:asciiTheme="majorHAnsi" w:hAnsiTheme="majorHAnsi"/>
              </w:rPr>
              <w:t>P</w:t>
            </w:r>
            <w:r w:rsidRPr="007F66B4">
              <w:rPr>
                <w:rFonts w:asciiTheme="majorHAnsi" w:hAnsiTheme="majorHAnsi"/>
              </w:rPr>
              <w:t xml:space="preserve">rojet et de la satisfaction des conditions prévues à l'article </w:t>
            </w:r>
            <w:r>
              <w:rPr>
                <w:rFonts w:asciiTheme="majorHAnsi" w:hAnsiTheme="majorHAnsi"/>
              </w:rPr>
              <w:t>4.1</w:t>
            </w:r>
            <w:r w:rsidR="00B66BF7">
              <w:rPr>
                <w:rFonts w:asciiTheme="majorHAnsi" w:hAnsiTheme="majorHAnsi"/>
              </w:rPr>
              <w:t>.</w:t>
            </w:r>
          </w:p>
        </w:tc>
      </w:tr>
      <w:tr w:rsidR="00384CA4" w:rsidRPr="005619A1" w14:paraId="6DDFDDFC" w14:textId="77777777" w:rsidTr="00267E15">
        <w:tc>
          <w:tcPr>
            <w:tcW w:w="2263" w:type="dxa"/>
          </w:tcPr>
          <w:p w14:paraId="27E6D3C5" w14:textId="7A7A9F3E" w:rsidR="00384CA4" w:rsidRPr="007A4FEA" w:rsidRDefault="0019166C" w:rsidP="006F7466">
            <w:pPr>
              <w:jc w:val="both"/>
              <w:rPr>
                <w:rFonts w:asciiTheme="majorHAnsi" w:hAnsiTheme="majorHAnsi"/>
                <w:b/>
                <w:bCs/>
              </w:rPr>
            </w:pPr>
            <w:r w:rsidRPr="007A4FEA">
              <w:rPr>
                <w:rFonts w:asciiTheme="majorHAnsi" w:hAnsiTheme="majorHAnsi"/>
                <w:b/>
                <w:bCs/>
              </w:rPr>
              <w:t>Réserves</w:t>
            </w:r>
          </w:p>
        </w:tc>
        <w:tc>
          <w:tcPr>
            <w:tcW w:w="6799" w:type="dxa"/>
          </w:tcPr>
          <w:p w14:paraId="5D570175" w14:textId="2E308898" w:rsidR="00384CA4" w:rsidRPr="005619A1" w:rsidRDefault="0019166C" w:rsidP="006F7466">
            <w:pPr>
              <w:jc w:val="both"/>
              <w:rPr>
                <w:rFonts w:asciiTheme="majorHAnsi" w:hAnsiTheme="majorHAnsi"/>
              </w:rPr>
            </w:pPr>
            <w:r>
              <w:rPr>
                <w:rFonts w:asciiTheme="majorHAnsi" w:hAnsiTheme="majorHAnsi"/>
              </w:rPr>
              <w:t xml:space="preserve">Désigne les </w:t>
            </w:r>
            <w:r w:rsidR="009158A0" w:rsidRPr="009158A0">
              <w:rPr>
                <w:rFonts w:asciiTheme="majorHAnsi" w:hAnsiTheme="majorHAnsi"/>
              </w:rPr>
              <w:t>défauts, erreurs et insuffisances mineurs détectés par l</w:t>
            </w:r>
            <w:r w:rsidR="006F1F33">
              <w:rPr>
                <w:rFonts w:asciiTheme="majorHAnsi" w:hAnsiTheme="majorHAnsi"/>
              </w:rPr>
              <w:t>e Prestataire</w:t>
            </w:r>
            <w:r w:rsidR="009158A0" w:rsidRPr="009158A0">
              <w:rPr>
                <w:rFonts w:asciiTheme="majorHAnsi" w:hAnsiTheme="majorHAnsi"/>
              </w:rPr>
              <w:t xml:space="preserve">, le </w:t>
            </w:r>
            <w:r w:rsidR="006F1F33">
              <w:rPr>
                <w:rFonts w:asciiTheme="majorHAnsi" w:hAnsiTheme="majorHAnsi"/>
              </w:rPr>
              <w:t>C</w:t>
            </w:r>
            <w:r w:rsidR="009158A0" w:rsidRPr="009158A0">
              <w:rPr>
                <w:rFonts w:asciiTheme="majorHAnsi" w:hAnsiTheme="majorHAnsi"/>
              </w:rPr>
              <w:t xml:space="preserve">lient ou </w:t>
            </w:r>
            <w:r w:rsidR="00C10A15">
              <w:rPr>
                <w:rFonts w:asciiTheme="majorHAnsi" w:hAnsiTheme="majorHAnsi"/>
              </w:rPr>
              <w:t>son représentant</w:t>
            </w:r>
            <w:r w:rsidR="009158A0" w:rsidRPr="009158A0">
              <w:rPr>
                <w:rFonts w:asciiTheme="majorHAnsi" w:hAnsiTheme="majorHAnsi"/>
              </w:rPr>
              <w:t xml:space="preserve"> et énumérés dans la liste de</w:t>
            </w:r>
            <w:r w:rsidR="006F1F33">
              <w:rPr>
                <w:rFonts w:asciiTheme="majorHAnsi" w:hAnsiTheme="majorHAnsi"/>
              </w:rPr>
              <w:t>s</w:t>
            </w:r>
            <w:r w:rsidR="009158A0" w:rsidRPr="009158A0">
              <w:rPr>
                <w:rFonts w:asciiTheme="majorHAnsi" w:hAnsiTheme="majorHAnsi"/>
              </w:rPr>
              <w:t xml:space="preserve"> </w:t>
            </w:r>
            <w:r w:rsidR="006F1F33">
              <w:rPr>
                <w:rFonts w:asciiTheme="majorHAnsi" w:hAnsiTheme="majorHAnsi"/>
              </w:rPr>
              <w:lastRenderedPageBreak/>
              <w:t>Réserves</w:t>
            </w:r>
            <w:r w:rsidR="009158A0" w:rsidRPr="009158A0">
              <w:rPr>
                <w:rFonts w:asciiTheme="majorHAnsi" w:hAnsiTheme="majorHAnsi"/>
              </w:rPr>
              <w:t xml:space="preserve"> qui ne sont pas censés affecter sensiblement le bon fonctionnement de l</w:t>
            </w:r>
            <w:r w:rsidR="006F1F33">
              <w:rPr>
                <w:rFonts w:asciiTheme="majorHAnsi" w:hAnsiTheme="majorHAnsi"/>
              </w:rPr>
              <w:t>a Centrale</w:t>
            </w:r>
            <w:r w:rsidR="004B4C4E">
              <w:rPr>
                <w:rFonts w:asciiTheme="majorHAnsi" w:hAnsiTheme="majorHAnsi"/>
              </w:rPr>
              <w:t xml:space="preserve"> ou la sécurité des biens et des </w:t>
            </w:r>
            <w:r w:rsidR="0068443C">
              <w:rPr>
                <w:rFonts w:asciiTheme="majorHAnsi" w:hAnsiTheme="majorHAnsi"/>
              </w:rPr>
              <w:t>personnes</w:t>
            </w:r>
            <w:r w:rsidR="0068443C" w:rsidRPr="009158A0">
              <w:rPr>
                <w:rFonts w:asciiTheme="majorHAnsi" w:hAnsiTheme="majorHAnsi"/>
              </w:rPr>
              <w:t xml:space="preserve"> conformément</w:t>
            </w:r>
            <w:r w:rsidR="009158A0" w:rsidRPr="009158A0">
              <w:rPr>
                <w:rFonts w:asciiTheme="majorHAnsi" w:hAnsiTheme="majorHAnsi"/>
              </w:rPr>
              <w:t xml:space="preserve"> aux spécifications techniques </w:t>
            </w:r>
            <w:r w:rsidR="006F1F33">
              <w:rPr>
                <w:rFonts w:asciiTheme="majorHAnsi" w:hAnsiTheme="majorHAnsi"/>
              </w:rPr>
              <w:t>de la Centrale</w:t>
            </w:r>
            <w:r w:rsidR="00C10A15">
              <w:rPr>
                <w:rFonts w:asciiTheme="majorHAnsi" w:hAnsiTheme="majorHAnsi"/>
              </w:rPr>
              <w:t>,</w:t>
            </w:r>
            <w:r w:rsidR="009158A0" w:rsidRPr="009158A0">
              <w:rPr>
                <w:rFonts w:asciiTheme="majorHAnsi" w:hAnsiTheme="majorHAnsi"/>
              </w:rPr>
              <w:t xml:space="preserve"> aux normes</w:t>
            </w:r>
            <w:r w:rsidR="004B4C4E">
              <w:rPr>
                <w:rFonts w:asciiTheme="majorHAnsi" w:hAnsiTheme="majorHAnsi"/>
              </w:rPr>
              <w:t xml:space="preserve"> et bonnes pratiques applicables</w:t>
            </w:r>
            <w:r w:rsidR="009158A0" w:rsidRPr="009158A0">
              <w:rPr>
                <w:rFonts w:asciiTheme="majorHAnsi" w:hAnsiTheme="majorHAnsi"/>
              </w:rPr>
              <w:t>.</w:t>
            </w:r>
          </w:p>
        </w:tc>
      </w:tr>
      <w:tr w:rsidR="00384CA4" w:rsidRPr="005619A1" w14:paraId="637FBB1F" w14:textId="77777777" w:rsidTr="00267E15">
        <w:tc>
          <w:tcPr>
            <w:tcW w:w="2263" w:type="dxa"/>
          </w:tcPr>
          <w:p w14:paraId="40540FBF" w14:textId="5405BE0D" w:rsidR="00384CA4" w:rsidRPr="007A4FEA" w:rsidRDefault="006B72B2" w:rsidP="006F7466">
            <w:pPr>
              <w:jc w:val="both"/>
              <w:rPr>
                <w:rFonts w:asciiTheme="majorHAnsi" w:hAnsiTheme="majorHAnsi"/>
                <w:b/>
                <w:bCs/>
              </w:rPr>
            </w:pPr>
            <w:r w:rsidRPr="007A4FEA">
              <w:rPr>
                <w:rFonts w:asciiTheme="majorHAnsi" w:hAnsiTheme="majorHAnsi"/>
                <w:b/>
                <w:bCs/>
              </w:rPr>
              <w:lastRenderedPageBreak/>
              <w:t xml:space="preserve">Site </w:t>
            </w:r>
          </w:p>
        </w:tc>
        <w:tc>
          <w:tcPr>
            <w:tcW w:w="6799" w:type="dxa"/>
          </w:tcPr>
          <w:p w14:paraId="73ECEE52" w14:textId="191FF1DD" w:rsidR="00384CA4" w:rsidRPr="005619A1" w:rsidRDefault="00AA76EE" w:rsidP="006F7466">
            <w:pPr>
              <w:jc w:val="both"/>
              <w:rPr>
                <w:rFonts w:asciiTheme="majorHAnsi" w:hAnsiTheme="majorHAnsi"/>
              </w:rPr>
            </w:pPr>
            <w:r>
              <w:rPr>
                <w:rFonts w:asciiTheme="majorHAnsi" w:hAnsiTheme="majorHAnsi"/>
              </w:rPr>
              <w:t>Désigne</w:t>
            </w:r>
            <w:r w:rsidRPr="00AA76EE">
              <w:rPr>
                <w:rFonts w:asciiTheme="majorHAnsi" w:hAnsiTheme="majorHAnsi"/>
              </w:rPr>
              <w:t xml:space="preserve"> les terrains et</w:t>
            </w:r>
            <w:r w:rsidR="001235DA">
              <w:rPr>
                <w:rFonts w:asciiTheme="majorHAnsi" w:hAnsiTheme="majorHAnsi"/>
              </w:rPr>
              <w:t xml:space="preserve">/ou </w:t>
            </w:r>
            <w:r w:rsidRPr="00AA76EE">
              <w:rPr>
                <w:rFonts w:asciiTheme="majorHAnsi" w:hAnsiTheme="majorHAnsi"/>
              </w:rPr>
              <w:t>les bâtiments éventuels sur lesquels la Centrale est implantée</w:t>
            </w:r>
            <w:r>
              <w:rPr>
                <w:rFonts w:asciiTheme="majorHAnsi" w:hAnsiTheme="majorHAnsi"/>
              </w:rPr>
              <w:t>.</w:t>
            </w:r>
          </w:p>
        </w:tc>
      </w:tr>
      <w:tr w:rsidR="00384CA4" w:rsidRPr="005619A1" w14:paraId="4230E22A" w14:textId="77777777" w:rsidTr="00267E15">
        <w:tc>
          <w:tcPr>
            <w:tcW w:w="2263" w:type="dxa"/>
          </w:tcPr>
          <w:p w14:paraId="363A6D81" w14:textId="43EEF3EB" w:rsidR="00384CA4" w:rsidRPr="007A4FEA" w:rsidRDefault="00F61491" w:rsidP="006F7466">
            <w:pPr>
              <w:jc w:val="both"/>
              <w:rPr>
                <w:rFonts w:asciiTheme="majorHAnsi" w:hAnsiTheme="majorHAnsi"/>
                <w:b/>
                <w:bCs/>
              </w:rPr>
            </w:pPr>
            <w:r w:rsidRPr="007A4FEA">
              <w:rPr>
                <w:rFonts w:asciiTheme="majorHAnsi" w:hAnsiTheme="majorHAnsi"/>
                <w:b/>
                <w:bCs/>
              </w:rPr>
              <w:t>Travaux</w:t>
            </w:r>
          </w:p>
        </w:tc>
        <w:tc>
          <w:tcPr>
            <w:tcW w:w="6799" w:type="dxa"/>
          </w:tcPr>
          <w:p w14:paraId="7A87AE26" w14:textId="240BCBF9" w:rsidR="00384CA4" w:rsidRPr="005619A1" w:rsidRDefault="00603E97" w:rsidP="006F7466">
            <w:pPr>
              <w:jc w:val="both"/>
              <w:rPr>
                <w:rFonts w:asciiTheme="majorHAnsi" w:hAnsiTheme="majorHAnsi"/>
              </w:rPr>
            </w:pPr>
            <w:r>
              <w:rPr>
                <w:rFonts w:asciiTheme="majorHAnsi" w:hAnsiTheme="majorHAnsi"/>
              </w:rPr>
              <w:t xml:space="preserve">Désigne l’ensemble des travaux, fournitures et éléments compris </w:t>
            </w:r>
            <w:r w:rsidR="00EE7236">
              <w:rPr>
                <w:rFonts w:asciiTheme="majorHAnsi" w:hAnsiTheme="majorHAnsi"/>
              </w:rPr>
              <w:t xml:space="preserve">(en ce compris l’ingénierie et les services) </w:t>
            </w:r>
            <w:r>
              <w:rPr>
                <w:rFonts w:asciiTheme="majorHAnsi" w:hAnsiTheme="majorHAnsi"/>
              </w:rPr>
              <w:t xml:space="preserve">dans </w:t>
            </w:r>
            <w:r w:rsidR="0068048B">
              <w:rPr>
                <w:rFonts w:asciiTheme="majorHAnsi" w:hAnsiTheme="majorHAnsi"/>
              </w:rPr>
              <w:t xml:space="preserve">les spécifications techniques </w:t>
            </w:r>
            <w:r>
              <w:rPr>
                <w:rFonts w:asciiTheme="majorHAnsi" w:hAnsiTheme="majorHAnsi"/>
              </w:rPr>
              <w:t>défini</w:t>
            </w:r>
            <w:r w:rsidR="00623E14">
              <w:rPr>
                <w:rFonts w:asciiTheme="majorHAnsi" w:hAnsiTheme="majorHAnsi"/>
              </w:rPr>
              <w:t xml:space="preserve"> dans le Contrat</w:t>
            </w:r>
            <w:r>
              <w:rPr>
                <w:rFonts w:asciiTheme="majorHAnsi" w:hAnsiTheme="majorHAnsi"/>
              </w:rPr>
              <w:t>.</w:t>
            </w:r>
          </w:p>
        </w:tc>
      </w:tr>
    </w:tbl>
    <w:p w14:paraId="0A6C6308" w14:textId="56C60DD6" w:rsidR="006F1F33" w:rsidRDefault="006F1F33">
      <w:pPr>
        <w:rPr>
          <w:rFonts w:asciiTheme="majorHAnsi" w:eastAsiaTheme="majorEastAsia" w:hAnsiTheme="majorHAnsi" w:cstheme="majorBidi"/>
          <w:b/>
          <w:bCs/>
          <w:color w:val="2F5496" w:themeColor="accent1" w:themeShade="BF"/>
          <w:sz w:val="24"/>
          <w:szCs w:val="32"/>
          <w:u w:val="single"/>
        </w:rPr>
      </w:pPr>
      <w:bookmarkStart w:id="4" w:name="_Toc26282243"/>
      <w:bookmarkStart w:id="5" w:name="_Ref27396515"/>
    </w:p>
    <w:p w14:paraId="1EA2DDBF" w14:textId="62F5CAA7" w:rsidR="00384CA4" w:rsidRPr="00B66BF7" w:rsidRDefault="00384CA4" w:rsidP="00B66BF7">
      <w:pPr>
        <w:pStyle w:val="Titre1"/>
      </w:pPr>
      <w:bookmarkStart w:id="6" w:name="_Toc35962285"/>
      <w:r w:rsidRPr="00B66BF7">
        <w:t>OBJET DU CONTRAT</w:t>
      </w:r>
      <w:bookmarkEnd w:id="4"/>
      <w:bookmarkEnd w:id="5"/>
      <w:bookmarkEnd w:id="6"/>
    </w:p>
    <w:p w14:paraId="6921A946" w14:textId="77777777" w:rsidR="005619A1" w:rsidRDefault="005619A1" w:rsidP="00384CA4">
      <w:pPr>
        <w:rPr>
          <w:rFonts w:asciiTheme="majorHAnsi" w:hAnsiTheme="majorHAnsi"/>
        </w:rPr>
      </w:pPr>
    </w:p>
    <w:p w14:paraId="57094C57" w14:textId="77AAB801" w:rsidR="00634CAC" w:rsidRDefault="00634CAC" w:rsidP="00634CAC">
      <w:pPr>
        <w:pStyle w:val="Titre2"/>
        <w:numPr>
          <w:ilvl w:val="1"/>
          <w:numId w:val="2"/>
        </w:numPr>
      </w:pPr>
      <w:bookmarkStart w:id="7" w:name="_Toc35962286"/>
      <w:r>
        <w:t xml:space="preserve">Conception, réalisation, installation, et </w:t>
      </w:r>
      <w:r w:rsidR="00C364A6">
        <w:t>M</w:t>
      </w:r>
      <w:r>
        <w:t xml:space="preserve">ise en </w:t>
      </w:r>
      <w:r w:rsidR="00C364A6">
        <w:t>S</w:t>
      </w:r>
      <w:r>
        <w:t>ervice</w:t>
      </w:r>
      <w:bookmarkEnd w:id="7"/>
    </w:p>
    <w:p w14:paraId="07282BDE" w14:textId="41128926" w:rsidR="00634CAC" w:rsidRDefault="00634CAC" w:rsidP="00CF4BA2"/>
    <w:p w14:paraId="4B67C7CF" w14:textId="6CF0D6B7" w:rsidR="00384CA4" w:rsidRPr="005619A1" w:rsidRDefault="00C10C77" w:rsidP="00E275B3">
      <w:pPr>
        <w:jc w:val="both"/>
        <w:rPr>
          <w:rFonts w:asciiTheme="majorHAnsi" w:hAnsiTheme="majorHAnsi"/>
        </w:rPr>
      </w:pPr>
      <w:r w:rsidRPr="005619A1">
        <w:rPr>
          <w:rFonts w:asciiTheme="majorHAnsi" w:hAnsiTheme="majorHAnsi"/>
        </w:rPr>
        <w:t xml:space="preserve">Le Contrat a pour objet de définir les conditions dans lesquelles </w:t>
      </w:r>
      <w:r w:rsidR="000664B9" w:rsidRPr="005619A1">
        <w:rPr>
          <w:rFonts w:asciiTheme="majorHAnsi" w:hAnsiTheme="majorHAnsi"/>
        </w:rPr>
        <w:t>le Prestataire s’engage à concevoir, fournir, livrer, installer</w:t>
      </w:r>
      <w:r w:rsidR="00372CBB">
        <w:rPr>
          <w:rFonts w:asciiTheme="majorHAnsi" w:hAnsiTheme="majorHAnsi"/>
        </w:rPr>
        <w:t xml:space="preserve">, </w:t>
      </w:r>
      <w:r w:rsidR="000664B9" w:rsidRPr="005619A1">
        <w:rPr>
          <w:rFonts w:asciiTheme="majorHAnsi" w:hAnsiTheme="majorHAnsi"/>
        </w:rPr>
        <w:t xml:space="preserve">mettre en service </w:t>
      </w:r>
      <w:r w:rsidR="00372CBB">
        <w:rPr>
          <w:rFonts w:asciiTheme="majorHAnsi" w:hAnsiTheme="majorHAnsi"/>
        </w:rPr>
        <w:t xml:space="preserve">et </w:t>
      </w:r>
      <w:r w:rsidR="00416763">
        <w:rPr>
          <w:rFonts w:asciiTheme="majorHAnsi" w:hAnsiTheme="majorHAnsi"/>
        </w:rPr>
        <w:t>réaliser les essais sur</w:t>
      </w:r>
      <w:r w:rsidR="00372CBB">
        <w:rPr>
          <w:rFonts w:asciiTheme="majorHAnsi" w:hAnsiTheme="majorHAnsi"/>
        </w:rPr>
        <w:t xml:space="preserve"> </w:t>
      </w:r>
      <w:r w:rsidR="0048139B">
        <w:rPr>
          <w:rFonts w:asciiTheme="majorHAnsi" w:hAnsiTheme="majorHAnsi"/>
        </w:rPr>
        <w:t>une centrale photovoltaïque au sol</w:t>
      </w:r>
      <w:r w:rsidR="000664B9" w:rsidRPr="005619A1">
        <w:rPr>
          <w:rFonts w:asciiTheme="majorHAnsi" w:hAnsiTheme="majorHAnsi"/>
        </w:rPr>
        <w:t xml:space="preserve">, </w:t>
      </w:r>
      <w:r w:rsidR="0048139B">
        <w:rPr>
          <w:rFonts w:asciiTheme="majorHAnsi" w:hAnsiTheme="majorHAnsi"/>
        </w:rPr>
        <w:t xml:space="preserve">telle que </w:t>
      </w:r>
      <w:r w:rsidR="000664B9" w:rsidRPr="005619A1">
        <w:rPr>
          <w:rFonts w:asciiTheme="majorHAnsi" w:hAnsiTheme="majorHAnsi"/>
        </w:rPr>
        <w:t xml:space="preserve">décrite en Annexe </w:t>
      </w:r>
      <w:r w:rsidR="00C8248B">
        <w:rPr>
          <w:rFonts w:asciiTheme="majorHAnsi" w:hAnsiTheme="majorHAnsi"/>
        </w:rPr>
        <w:t>1</w:t>
      </w:r>
      <w:r w:rsidR="000664B9" w:rsidRPr="005619A1">
        <w:rPr>
          <w:rFonts w:asciiTheme="majorHAnsi" w:hAnsiTheme="majorHAnsi"/>
        </w:rPr>
        <w:t xml:space="preserve"> </w:t>
      </w:r>
      <w:r w:rsidR="0048139B">
        <w:rPr>
          <w:rFonts w:asciiTheme="majorHAnsi" w:hAnsiTheme="majorHAnsi"/>
        </w:rPr>
        <w:t>(ci-après la « </w:t>
      </w:r>
      <w:r w:rsidR="0048139B" w:rsidRPr="0048139B">
        <w:rPr>
          <w:rFonts w:asciiTheme="majorHAnsi" w:hAnsiTheme="majorHAnsi"/>
          <w:b/>
          <w:bCs/>
        </w:rPr>
        <w:t>Centrale</w:t>
      </w:r>
      <w:r w:rsidR="0048139B">
        <w:rPr>
          <w:rFonts w:asciiTheme="majorHAnsi" w:hAnsiTheme="majorHAnsi"/>
        </w:rPr>
        <w:t xml:space="preserve"> ») </w:t>
      </w:r>
      <w:r w:rsidR="000664B9" w:rsidRPr="005619A1">
        <w:rPr>
          <w:rFonts w:asciiTheme="majorHAnsi" w:hAnsiTheme="majorHAnsi"/>
        </w:rPr>
        <w:t>au profit du Client qui l’accepte</w:t>
      </w:r>
      <w:r w:rsidR="001E76E4" w:rsidRPr="005619A1">
        <w:rPr>
          <w:rFonts w:asciiTheme="majorHAnsi" w:hAnsiTheme="majorHAnsi"/>
        </w:rPr>
        <w:t>, dans le respect des dispositions légales et règlementaires applicables</w:t>
      </w:r>
      <w:r w:rsidR="000664B9" w:rsidRPr="005619A1">
        <w:rPr>
          <w:rFonts w:asciiTheme="majorHAnsi" w:hAnsiTheme="majorHAnsi"/>
        </w:rPr>
        <w:t>.</w:t>
      </w:r>
    </w:p>
    <w:p w14:paraId="335AE1AE" w14:textId="3FEE6CDF" w:rsidR="00634CAC" w:rsidRDefault="003F3325" w:rsidP="00E275B3">
      <w:pPr>
        <w:jc w:val="both"/>
        <w:rPr>
          <w:rFonts w:asciiTheme="majorHAnsi" w:hAnsiTheme="majorHAnsi"/>
        </w:rPr>
      </w:pPr>
      <w:r>
        <w:rPr>
          <w:rFonts w:asciiTheme="majorHAnsi" w:hAnsiTheme="majorHAnsi"/>
        </w:rPr>
        <w:t xml:space="preserve">La Centrale devra être installée et livrée conformément aux conditions visées dans l’Annexe 1 du Contrat, le Contrat, les Annexes du Contrat, les règles de l’art et les normes applicables à la Centrale. </w:t>
      </w:r>
    </w:p>
    <w:p w14:paraId="38D38AF8" w14:textId="77777777" w:rsidR="003B5DD0" w:rsidRDefault="003B5DD0" w:rsidP="00E275B3">
      <w:pPr>
        <w:jc w:val="both"/>
        <w:rPr>
          <w:rFonts w:asciiTheme="majorHAnsi" w:hAnsiTheme="majorHAnsi"/>
        </w:rPr>
      </w:pPr>
    </w:p>
    <w:p w14:paraId="08E12603" w14:textId="3224CB60" w:rsidR="00634CAC" w:rsidRDefault="00634CAC" w:rsidP="00B56F02">
      <w:pPr>
        <w:pStyle w:val="Titre2"/>
        <w:numPr>
          <w:ilvl w:val="1"/>
          <w:numId w:val="2"/>
        </w:numPr>
      </w:pPr>
      <w:bookmarkStart w:id="8" w:name="_Toc35962287"/>
      <w:r>
        <w:t>Documents contractuels</w:t>
      </w:r>
      <w:bookmarkEnd w:id="8"/>
    </w:p>
    <w:p w14:paraId="489AEF93" w14:textId="77777777" w:rsidR="00634CAC" w:rsidRDefault="00634CAC" w:rsidP="00E275B3">
      <w:pPr>
        <w:jc w:val="both"/>
        <w:rPr>
          <w:rFonts w:asciiTheme="majorHAnsi" w:hAnsiTheme="majorHAnsi"/>
        </w:rPr>
      </w:pPr>
    </w:p>
    <w:p w14:paraId="471D0336" w14:textId="71085225" w:rsidR="003F3325" w:rsidRDefault="003F3325" w:rsidP="00E275B3">
      <w:pPr>
        <w:jc w:val="both"/>
        <w:rPr>
          <w:rFonts w:asciiTheme="majorHAnsi" w:hAnsiTheme="majorHAnsi"/>
        </w:rPr>
      </w:pPr>
      <w:r>
        <w:rPr>
          <w:rFonts w:asciiTheme="majorHAnsi" w:hAnsiTheme="majorHAnsi"/>
        </w:rPr>
        <w:t>Les documents énumérés ci-après, font partie intégrante du Contrat :</w:t>
      </w:r>
    </w:p>
    <w:p w14:paraId="3F11102D" w14:textId="77777777" w:rsidR="003F3325" w:rsidRDefault="003F3325" w:rsidP="00E275B3">
      <w:pPr>
        <w:pStyle w:val="Paragraphedeliste"/>
        <w:numPr>
          <w:ilvl w:val="0"/>
          <w:numId w:val="1"/>
        </w:numPr>
        <w:jc w:val="both"/>
        <w:rPr>
          <w:rFonts w:asciiTheme="majorHAnsi" w:hAnsiTheme="majorHAnsi"/>
        </w:rPr>
      </w:pPr>
      <w:r>
        <w:rPr>
          <w:rFonts w:asciiTheme="majorHAnsi" w:hAnsiTheme="majorHAnsi"/>
        </w:rPr>
        <w:t>Le Contrat</w:t>
      </w:r>
    </w:p>
    <w:p w14:paraId="298E0FBB" w14:textId="79783DA7" w:rsidR="00186C22" w:rsidRDefault="00186C22" w:rsidP="00186C22">
      <w:pPr>
        <w:pStyle w:val="Paragraphedeliste"/>
        <w:numPr>
          <w:ilvl w:val="0"/>
          <w:numId w:val="1"/>
        </w:numPr>
        <w:jc w:val="both"/>
        <w:rPr>
          <w:rFonts w:asciiTheme="majorHAnsi" w:hAnsiTheme="majorHAnsi"/>
        </w:rPr>
      </w:pPr>
      <w:r>
        <w:rPr>
          <w:rFonts w:asciiTheme="majorHAnsi" w:hAnsiTheme="majorHAnsi"/>
        </w:rPr>
        <w:t>Annexe 1</w:t>
      </w:r>
      <w:r w:rsidR="00B509B9">
        <w:rPr>
          <w:rFonts w:asciiTheme="majorHAnsi" w:hAnsiTheme="majorHAnsi"/>
        </w:rPr>
        <w:t>, 1 bis, 1ter, 1quar</w:t>
      </w:r>
      <w:r>
        <w:rPr>
          <w:rFonts w:asciiTheme="majorHAnsi" w:hAnsiTheme="majorHAnsi"/>
        </w:rPr>
        <w:t xml:space="preserve"> : </w:t>
      </w:r>
      <w:r w:rsidR="00097F09">
        <w:rPr>
          <w:rFonts w:asciiTheme="majorHAnsi" w:hAnsiTheme="majorHAnsi"/>
        </w:rPr>
        <w:t>Spécifications techniques</w:t>
      </w:r>
    </w:p>
    <w:p w14:paraId="49FE3733" w14:textId="77777777" w:rsidR="00186C22" w:rsidRDefault="00186C22" w:rsidP="00186C22">
      <w:pPr>
        <w:pStyle w:val="Paragraphedeliste"/>
        <w:numPr>
          <w:ilvl w:val="0"/>
          <w:numId w:val="1"/>
        </w:numPr>
        <w:jc w:val="both"/>
        <w:rPr>
          <w:rFonts w:asciiTheme="majorHAnsi" w:hAnsiTheme="majorHAnsi"/>
        </w:rPr>
      </w:pPr>
      <w:r>
        <w:rPr>
          <w:rFonts w:asciiTheme="majorHAnsi" w:hAnsiTheme="majorHAnsi"/>
        </w:rPr>
        <w:t>Annexe 2 : Calendrier prévisionnel</w:t>
      </w:r>
    </w:p>
    <w:p w14:paraId="2F018FD9" w14:textId="461CED9A" w:rsidR="00B509B9" w:rsidRDefault="00897C20" w:rsidP="00F330AE">
      <w:pPr>
        <w:pStyle w:val="Paragraphedeliste"/>
        <w:numPr>
          <w:ilvl w:val="0"/>
          <w:numId w:val="1"/>
        </w:numPr>
        <w:jc w:val="both"/>
        <w:rPr>
          <w:rFonts w:asciiTheme="majorHAnsi" w:hAnsiTheme="majorHAnsi"/>
        </w:rPr>
      </w:pPr>
      <w:r w:rsidRPr="00B509B9">
        <w:rPr>
          <w:rFonts w:asciiTheme="majorHAnsi" w:hAnsiTheme="majorHAnsi"/>
        </w:rPr>
        <w:t>Annexe 3</w:t>
      </w:r>
      <w:r w:rsidR="00B509B9">
        <w:rPr>
          <w:rFonts w:asciiTheme="majorHAnsi" w:hAnsiTheme="majorHAnsi"/>
        </w:rPr>
        <w:t xml:space="preserve"> et 3 bis</w:t>
      </w:r>
      <w:r w:rsidRPr="00B509B9">
        <w:rPr>
          <w:rFonts w:asciiTheme="majorHAnsi" w:hAnsiTheme="majorHAnsi"/>
        </w:rPr>
        <w:t xml:space="preserve"> : </w:t>
      </w:r>
      <w:r w:rsidR="003514AC" w:rsidRPr="00B509B9">
        <w:rPr>
          <w:rFonts w:asciiTheme="majorHAnsi" w:hAnsiTheme="majorHAnsi"/>
        </w:rPr>
        <w:t>Modèle</w:t>
      </w:r>
      <w:r w:rsidR="00B509B9" w:rsidRPr="00B509B9">
        <w:rPr>
          <w:rFonts w:asciiTheme="majorHAnsi" w:hAnsiTheme="majorHAnsi"/>
        </w:rPr>
        <w:t>s</w:t>
      </w:r>
      <w:r w:rsidR="003514AC" w:rsidRPr="00B509B9">
        <w:rPr>
          <w:rFonts w:asciiTheme="majorHAnsi" w:hAnsiTheme="majorHAnsi"/>
        </w:rPr>
        <w:t xml:space="preserve"> de p</w:t>
      </w:r>
      <w:r w:rsidRPr="00B509B9">
        <w:rPr>
          <w:rFonts w:asciiTheme="majorHAnsi" w:hAnsiTheme="majorHAnsi"/>
        </w:rPr>
        <w:t>rocès-verbal de réception</w:t>
      </w:r>
      <w:r w:rsidR="0068443C" w:rsidRPr="00B509B9">
        <w:rPr>
          <w:rFonts w:asciiTheme="majorHAnsi" w:hAnsiTheme="majorHAnsi"/>
        </w:rPr>
        <w:t xml:space="preserve"> </w:t>
      </w:r>
    </w:p>
    <w:p w14:paraId="4C218092" w14:textId="282BAFBC" w:rsidR="00186C22" w:rsidRPr="00B509B9" w:rsidRDefault="00186C22" w:rsidP="00F330AE">
      <w:pPr>
        <w:pStyle w:val="Paragraphedeliste"/>
        <w:numPr>
          <w:ilvl w:val="0"/>
          <w:numId w:val="1"/>
        </w:numPr>
        <w:jc w:val="both"/>
        <w:rPr>
          <w:rFonts w:asciiTheme="majorHAnsi" w:hAnsiTheme="majorHAnsi"/>
        </w:rPr>
      </w:pPr>
      <w:r w:rsidRPr="00B509B9">
        <w:rPr>
          <w:rFonts w:asciiTheme="majorHAnsi" w:hAnsiTheme="majorHAnsi"/>
        </w:rPr>
        <w:t>Annexe 4 : Police</w:t>
      </w:r>
      <w:r w:rsidR="003514AC" w:rsidRPr="00B509B9">
        <w:rPr>
          <w:rFonts w:asciiTheme="majorHAnsi" w:hAnsiTheme="majorHAnsi"/>
        </w:rPr>
        <w:t>s</w:t>
      </w:r>
      <w:r w:rsidRPr="00B509B9">
        <w:rPr>
          <w:rFonts w:asciiTheme="majorHAnsi" w:hAnsiTheme="majorHAnsi"/>
        </w:rPr>
        <w:t xml:space="preserve"> d’assurance</w:t>
      </w:r>
    </w:p>
    <w:p w14:paraId="3C4E3EDA" w14:textId="05498AAC" w:rsidR="00186C22" w:rsidRDefault="00186C22" w:rsidP="00186C22">
      <w:pPr>
        <w:pStyle w:val="Paragraphedeliste"/>
        <w:numPr>
          <w:ilvl w:val="0"/>
          <w:numId w:val="1"/>
        </w:numPr>
        <w:jc w:val="both"/>
        <w:rPr>
          <w:rFonts w:asciiTheme="majorHAnsi" w:hAnsiTheme="majorHAnsi"/>
        </w:rPr>
      </w:pPr>
      <w:r>
        <w:rPr>
          <w:rFonts w:asciiTheme="majorHAnsi" w:hAnsiTheme="majorHAnsi"/>
        </w:rPr>
        <w:t>Annexe 5 : Echéancier de paiement du prix</w:t>
      </w:r>
    </w:p>
    <w:p w14:paraId="43D89E02" w14:textId="24E71241" w:rsidR="00C7455F" w:rsidRDefault="00915218" w:rsidP="00915218">
      <w:pPr>
        <w:pStyle w:val="Paragraphedeliste"/>
        <w:numPr>
          <w:ilvl w:val="0"/>
          <w:numId w:val="1"/>
        </w:numPr>
        <w:jc w:val="both"/>
        <w:rPr>
          <w:rFonts w:asciiTheme="majorHAnsi" w:hAnsiTheme="majorHAnsi"/>
        </w:rPr>
      </w:pPr>
      <w:r>
        <w:rPr>
          <w:rFonts w:asciiTheme="majorHAnsi" w:hAnsiTheme="majorHAnsi"/>
        </w:rPr>
        <w:t xml:space="preserve">Annexe 6 : </w:t>
      </w:r>
      <w:r w:rsidRPr="00915218">
        <w:rPr>
          <w:rFonts w:asciiTheme="majorHAnsi" w:hAnsiTheme="majorHAnsi"/>
        </w:rPr>
        <w:t xml:space="preserve">Procédures d’essais et de </w:t>
      </w:r>
      <w:r w:rsidR="00C364A6">
        <w:rPr>
          <w:rFonts w:asciiTheme="majorHAnsi" w:hAnsiTheme="majorHAnsi"/>
        </w:rPr>
        <w:t>M</w:t>
      </w:r>
      <w:r w:rsidRPr="00915218">
        <w:rPr>
          <w:rFonts w:asciiTheme="majorHAnsi" w:hAnsiTheme="majorHAnsi"/>
        </w:rPr>
        <w:t xml:space="preserve">ise en </w:t>
      </w:r>
      <w:r w:rsidR="00C364A6">
        <w:rPr>
          <w:rFonts w:asciiTheme="majorHAnsi" w:hAnsiTheme="majorHAnsi"/>
        </w:rPr>
        <w:t>S</w:t>
      </w:r>
      <w:r w:rsidRPr="00915218">
        <w:rPr>
          <w:rFonts w:asciiTheme="majorHAnsi" w:hAnsiTheme="majorHAnsi"/>
        </w:rPr>
        <w:t>ervice</w:t>
      </w:r>
    </w:p>
    <w:p w14:paraId="7847A6EB" w14:textId="6A1EFFC6" w:rsidR="002B1A44" w:rsidRDefault="002B1A44" w:rsidP="003F3325">
      <w:pPr>
        <w:rPr>
          <w:rFonts w:asciiTheme="majorHAnsi" w:hAnsiTheme="majorHAnsi"/>
        </w:rPr>
      </w:pPr>
    </w:p>
    <w:p w14:paraId="424739C7" w14:textId="3565BD03" w:rsidR="002B1A44" w:rsidRDefault="002B1A44" w:rsidP="00915218">
      <w:pPr>
        <w:pStyle w:val="Titre2"/>
        <w:numPr>
          <w:ilvl w:val="1"/>
          <w:numId w:val="2"/>
        </w:numPr>
      </w:pPr>
      <w:bookmarkStart w:id="9" w:name="_Toc35962288"/>
      <w:r>
        <w:t xml:space="preserve">Etendue des </w:t>
      </w:r>
      <w:r w:rsidR="00F61491">
        <w:t>T</w:t>
      </w:r>
      <w:r>
        <w:t>ravaux</w:t>
      </w:r>
      <w:bookmarkEnd w:id="9"/>
    </w:p>
    <w:p w14:paraId="6D37F4DF" w14:textId="3D8BE5C1" w:rsidR="002B1A44" w:rsidRDefault="002B1A44" w:rsidP="003F3325">
      <w:pPr>
        <w:rPr>
          <w:rFonts w:asciiTheme="majorHAnsi" w:hAnsiTheme="majorHAnsi"/>
        </w:rPr>
      </w:pPr>
    </w:p>
    <w:p w14:paraId="5B8CE8AE" w14:textId="41D66EDD" w:rsidR="002B1A44" w:rsidRDefault="002B1A44" w:rsidP="00F61491">
      <w:pPr>
        <w:jc w:val="both"/>
        <w:rPr>
          <w:rFonts w:asciiTheme="majorHAnsi" w:hAnsiTheme="majorHAnsi"/>
        </w:rPr>
      </w:pPr>
      <w:r>
        <w:rPr>
          <w:rFonts w:asciiTheme="majorHAnsi" w:hAnsiTheme="majorHAnsi"/>
        </w:rPr>
        <w:t xml:space="preserve">Le Prestataire devra réaliser les </w:t>
      </w:r>
      <w:r w:rsidR="00623E14">
        <w:rPr>
          <w:rFonts w:asciiTheme="majorHAnsi" w:hAnsiTheme="majorHAnsi"/>
        </w:rPr>
        <w:t>T</w:t>
      </w:r>
      <w:r>
        <w:rPr>
          <w:rFonts w:asciiTheme="majorHAnsi" w:hAnsiTheme="majorHAnsi"/>
        </w:rPr>
        <w:t>ravaux conformément aux dispositions du Contrat.</w:t>
      </w:r>
    </w:p>
    <w:p w14:paraId="68523F54" w14:textId="5AA4CE25" w:rsidR="001235DA" w:rsidRDefault="002B1A44" w:rsidP="00F61491">
      <w:pPr>
        <w:jc w:val="both"/>
        <w:rPr>
          <w:rFonts w:asciiTheme="majorHAnsi" w:hAnsiTheme="majorHAnsi"/>
        </w:rPr>
      </w:pPr>
      <w:r>
        <w:rPr>
          <w:rFonts w:asciiTheme="majorHAnsi" w:hAnsiTheme="majorHAnsi"/>
        </w:rPr>
        <w:t xml:space="preserve">Les Travaux, y compris l’ensemble de l’ingénierie, des fournitures et des services, sont décrits </w:t>
      </w:r>
      <w:r w:rsidR="00EE7236">
        <w:rPr>
          <w:rFonts w:asciiTheme="majorHAnsi" w:hAnsiTheme="majorHAnsi"/>
        </w:rPr>
        <w:t xml:space="preserve">dans le Contrat et plus spécifiquement aux </w:t>
      </w:r>
      <w:r>
        <w:rPr>
          <w:rFonts w:asciiTheme="majorHAnsi" w:hAnsiTheme="majorHAnsi"/>
        </w:rPr>
        <w:t>Annexe</w:t>
      </w:r>
      <w:r w:rsidR="00EE7236">
        <w:rPr>
          <w:rFonts w:asciiTheme="majorHAnsi" w:hAnsiTheme="majorHAnsi"/>
        </w:rPr>
        <w:t>s</w:t>
      </w:r>
      <w:r w:rsidR="00186C22">
        <w:rPr>
          <w:rFonts w:asciiTheme="majorHAnsi" w:hAnsiTheme="majorHAnsi"/>
        </w:rPr>
        <w:t> 1</w:t>
      </w:r>
      <w:r w:rsidR="00EE7236">
        <w:rPr>
          <w:rFonts w:asciiTheme="majorHAnsi" w:hAnsiTheme="majorHAnsi"/>
        </w:rPr>
        <w:t xml:space="preserve"> et 6</w:t>
      </w:r>
      <w:r w:rsidR="00186C22">
        <w:rPr>
          <w:rFonts w:asciiTheme="majorHAnsi" w:hAnsiTheme="majorHAnsi"/>
        </w:rPr>
        <w:t>.</w:t>
      </w:r>
      <w:r>
        <w:rPr>
          <w:rFonts w:asciiTheme="majorHAnsi" w:hAnsiTheme="majorHAnsi"/>
        </w:rPr>
        <w:t xml:space="preserve"> Le Prestataire devra réaliser les Travaux conformément au droit applicable au Contrat</w:t>
      </w:r>
      <w:r w:rsidR="00EE388C">
        <w:rPr>
          <w:rFonts w:asciiTheme="majorHAnsi" w:hAnsiTheme="majorHAnsi"/>
        </w:rPr>
        <w:t xml:space="preserve"> et en conformité avec les normes listées à l’Annexe 1</w:t>
      </w:r>
      <w:r w:rsidR="001235DA">
        <w:rPr>
          <w:rFonts w:asciiTheme="majorHAnsi" w:hAnsiTheme="majorHAnsi"/>
        </w:rPr>
        <w:t>.</w:t>
      </w:r>
    </w:p>
    <w:p w14:paraId="00F78172" w14:textId="2F49452C" w:rsidR="002B1A44" w:rsidRDefault="001235DA" w:rsidP="00F61491">
      <w:pPr>
        <w:jc w:val="both"/>
        <w:rPr>
          <w:rFonts w:asciiTheme="majorHAnsi" w:hAnsiTheme="majorHAnsi"/>
        </w:rPr>
      </w:pPr>
      <w:r>
        <w:rPr>
          <w:rFonts w:asciiTheme="majorHAnsi" w:hAnsiTheme="majorHAnsi"/>
        </w:rPr>
        <w:lastRenderedPageBreak/>
        <w:t xml:space="preserve">La </w:t>
      </w:r>
      <w:r w:rsidR="002B1A44">
        <w:rPr>
          <w:rFonts w:asciiTheme="majorHAnsi" w:hAnsiTheme="majorHAnsi"/>
        </w:rPr>
        <w:t xml:space="preserve">Centrale </w:t>
      </w:r>
      <w:r>
        <w:rPr>
          <w:rFonts w:asciiTheme="majorHAnsi" w:hAnsiTheme="majorHAnsi"/>
        </w:rPr>
        <w:t xml:space="preserve">doit </w:t>
      </w:r>
      <w:r w:rsidR="002B1A44">
        <w:rPr>
          <w:rFonts w:asciiTheme="majorHAnsi" w:hAnsiTheme="majorHAnsi"/>
        </w:rPr>
        <w:t>attei</w:t>
      </w:r>
      <w:r>
        <w:rPr>
          <w:rFonts w:asciiTheme="majorHAnsi" w:hAnsiTheme="majorHAnsi"/>
        </w:rPr>
        <w:t xml:space="preserve">ndre </w:t>
      </w:r>
      <w:r w:rsidR="002B1A44">
        <w:rPr>
          <w:rFonts w:asciiTheme="majorHAnsi" w:hAnsiTheme="majorHAnsi"/>
        </w:rPr>
        <w:t xml:space="preserve">le </w:t>
      </w:r>
      <w:r w:rsidR="00880B41">
        <w:rPr>
          <w:rFonts w:asciiTheme="majorHAnsi" w:hAnsiTheme="majorHAnsi"/>
        </w:rPr>
        <w:t>r</w:t>
      </w:r>
      <w:r w:rsidR="002B1A44">
        <w:rPr>
          <w:rFonts w:asciiTheme="majorHAnsi" w:hAnsiTheme="majorHAnsi"/>
        </w:rPr>
        <w:t>atio de performance</w:t>
      </w:r>
      <w:r w:rsidR="00880B41">
        <w:rPr>
          <w:rFonts w:asciiTheme="majorHAnsi" w:hAnsiTheme="majorHAnsi"/>
        </w:rPr>
        <w:t xml:space="preserve"> tel que défini à l’Annexe 6</w:t>
      </w:r>
      <w:r w:rsidR="002B1A44">
        <w:rPr>
          <w:rFonts w:asciiTheme="majorHAnsi" w:hAnsiTheme="majorHAnsi"/>
        </w:rPr>
        <w:t>.</w:t>
      </w:r>
    </w:p>
    <w:p w14:paraId="3AF9E02D" w14:textId="71623AE6" w:rsidR="002B1A44" w:rsidRDefault="002B1A44" w:rsidP="00F61491">
      <w:pPr>
        <w:jc w:val="both"/>
        <w:rPr>
          <w:rFonts w:asciiTheme="majorHAnsi" w:hAnsiTheme="majorHAnsi"/>
        </w:rPr>
      </w:pPr>
      <w:r>
        <w:rPr>
          <w:rFonts w:asciiTheme="majorHAnsi" w:hAnsiTheme="majorHAnsi"/>
        </w:rPr>
        <w:t>Le Prestataire devra achev</w:t>
      </w:r>
      <w:r w:rsidR="00935455">
        <w:rPr>
          <w:rFonts w:asciiTheme="majorHAnsi" w:hAnsiTheme="majorHAnsi"/>
        </w:rPr>
        <w:t>er</w:t>
      </w:r>
      <w:r>
        <w:rPr>
          <w:rFonts w:asciiTheme="majorHAnsi" w:hAnsiTheme="majorHAnsi"/>
        </w:rPr>
        <w:t xml:space="preserve"> les Travaux au plus tard à la Date</w:t>
      </w:r>
      <w:r w:rsidR="009A4CF8">
        <w:rPr>
          <w:rFonts w:asciiTheme="majorHAnsi" w:hAnsiTheme="majorHAnsi"/>
        </w:rPr>
        <w:t xml:space="preserve"> Cible</w:t>
      </w:r>
      <w:r>
        <w:rPr>
          <w:rFonts w:asciiTheme="majorHAnsi" w:hAnsiTheme="majorHAnsi"/>
        </w:rPr>
        <w:t xml:space="preserve"> </w:t>
      </w:r>
      <w:r w:rsidR="00BA255C">
        <w:rPr>
          <w:rFonts w:asciiTheme="majorHAnsi" w:hAnsiTheme="majorHAnsi"/>
        </w:rPr>
        <w:t xml:space="preserve">de </w:t>
      </w:r>
      <w:r w:rsidR="00880B41">
        <w:rPr>
          <w:rFonts w:asciiTheme="majorHAnsi" w:hAnsiTheme="majorHAnsi"/>
        </w:rPr>
        <w:t>Réception Provisoire</w:t>
      </w:r>
      <w:r w:rsidR="00EE388C">
        <w:rPr>
          <w:rFonts w:asciiTheme="majorHAnsi" w:hAnsiTheme="majorHAnsi"/>
        </w:rPr>
        <w:t>.</w:t>
      </w:r>
    </w:p>
    <w:p w14:paraId="3092F614" w14:textId="77777777" w:rsidR="004929D8" w:rsidRDefault="004929D8" w:rsidP="00F61491">
      <w:pPr>
        <w:jc w:val="both"/>
        <w:rPr>
          <w:rFonts w:asciiTheme="majorHAnsi" w:hAnsiTheme="majorHAnsi"/>
        </w:rPr>
      </w:pPr>
    </w:p>
    <w:p w14:paraId="4606F09B" w14:textId="411064B9" w:rsidR="00F61491" w:rsidRDefault="00F61491" w:rsidP="00915218">
      <w:pPr>
        <w:pStyle w:val="Titre2"/>
        <w:numPr>
          <w:ilvl w:val="1"/>
          <w:numId w:val="2"/>
        </w:numPr>
      </w:pPr>
      <w:bookmarkStart w:id="10" w:name="_Toc35962289"/>
      <w:r>
        <w:t>Limites aux services fournis au titre du Contrat</w:t>
      </w:r>
      <w:bookmarkEnd w:id="10"/>
      <w:r>
        <w:t xml:space="preserve"> </w:t>
      </w:r>
    </w:p>
    <w:p w14:paraId="2CF4EBB1" w14:textId="4B02C103" w:rsidR="00F61491" w:rsidRDefault="00F61491" w:rsidP="00F61491"/>
    <w:p w14:paraId="43B37684" w14:textId="607A90B9" w:rsidR="00F61491" w:rsidRDefault="00F61491" w:rsidP="00F61491">
      <w:pPr>
        <w:jc w:val="both"/>
        <w:rPr>
          <w:rFonts w:asciiTheme="majorHAnsi" w:hAnsiTheme="majorHAnsi"/>
        </w:rPr>
      </w:pPr>
      <w:r w:rsidRPr="00F61491">
        <w:rPr>
          <w:rFonts w:asciiTheme="majorHAnsi" w:hAnsiTheme="majorHAnsi"/>
        </w:rPr>
        <w:t xml:space="preserve">Les </w:t>
      </w:r>
      <w:r w:rsidR="0068048B">
        <w:rPr>
          <w:rFonts w:asciiTheme="majorHAnsi" w:hAnsiTheme="majorHAnsi"/>
        </w:rPr>
        <w:t>s</w:t>
      </w:r>
      <w:r w:rsidRPr="00F61491">
        <w:rPr>
          <w:rFonts w:asciiTheme="majorHAnsi" w:hAnsiTheme="majorHAnsi"/>
        </w:rPr>
        <w:t>ervices fournis par le Prestataire</w:t>
      </w:r>
      <w:r>
        <w:rPr>
          <w:rFonts w:asciiTheme="majorHAnsi" w:hAnsiTheme="majorHAnsi"/>
        </w:rPr>
        <w:t xml:space="preserve"> se limitent à la conception</w:t>
      </w:r>
      <w:r w:rsidR="00634CAC">
        <w:rPr>
          <w:rFonts w:asciiTheme="majorHAnsi" w:hAnsiTheme="majorHAnsi"/>
        </w:rPr>
        <w:t xml:space="preserve">, </w:t>
      </w:r>
      <w:r>
        <w:rPr>
          <w:rFonts w:asciiTheme="majorHAnsi" w:hAnsiTheme="majorHAnsi"/>
        </w:rPr>
        <w:t>à la fourniture de l’ensemble des composants</w:t>
      </w:r>
      <w:r w:rsidR="00634CAC">
        <w:rPr>
          <w:rFonts w:asciiTheme="majorHAnsi" w:hAnsiTheme="majorHAnsi"/>
        </w:rPr>
        <w:t>,</w:t>
      </w:r>
      <w:r>
        <w:rPr>
          <w:rFonts w:asciiTheme="majorHAnsi" w:hAnsiTheme="majorHAnsi"/>
        </w:rPr>
        <w:t xml:space="preserve"> pour la construction de la Centrale</w:t>
      </w:r>
      <w:r w:rsidR="00634CAC">
        <w:rPr>
          <w:rFonts w:asciiTheme="majorHAnsi" w:hAnsiTheme="majorHAnsi"/>
        </w:rPr>
        <w:t>, l’installation</w:t>
      </w:r>
      <w:r w:rsidR="00EE388C">
        <w:rPr>
          <w:rFonts w:asciiTheme="majorHAnsi" w:hAnsiTheme="majorHAnsi"/>
        </w:rPr>
        <w:t xml:space="preserve">, </w:t>
      </w:r>
      <w:r w:rsidR="00634CAC">
        <w:rPr>
          <w:rFonts w:asciiTheme="majorHAnsi" w:hAnsiTheme="majorHAnsi"/>
        </w:rPr>
        <w:t xml:space="preserve">la </w:t>
      </w:r>
      <w:r w:rsidR="00C364A6">
        <w:rPr>
          <w:rFonts w:asciiTheme="majorHAnsi" w:hAnsiTheme="majorHAnsi"/>
        </w:rPr>
        <w:t>M</w:t>
      </w:r>
      <w:r w:rsidR="00634CAC">
        <w:rPr>
          <w:rFonts w:asciiTheme="majorHAnsi" w:hAnsiTheme="majorHAnsi"/>
        </w:rPr>
        <w:t xml:space="preserve">ise en </w:t>
      </w:r>
      <w:r w:rsidR="00C364A6">
        <w:rPr>
          <w:rFonts w:asciiTheme="majorHAnsi" w:hAnsiTheme="majorHAnsi"/>
        </w:rPr>
        <w:t>S</w:t>
      </w:r>
      <w:r w:rsidR="00634CAC">
        <w:rPr>
          <w:rFonts w:asciiTheme="majorHAnsi" w:hAnsiTheme="majorHAnsi"/>
        </w:rPr>
        <w:t>ervice</w:t>
      </w:r>
      <w:r w:rsidR="00EE388C">
        <w:rPr>
          <w:rFonts w:asciiTheme="majorHAnsi" w:hAnsiTheme="majorHAnsi"/>
        </w:rPr>
        <w:t xml:space="preserve"> et la réalisation des essais</w:t>
      </w:r>
      <w:r w:rsidR="00634CAC">
        <w:rPr>
          <w:rFonts w:asciiTheme="majorHAnsi" w:hAnsiTheme="majorHAnsi"/>
        </w:rPr>
        <w:t>,</w:t>
      </w:r>
      <w:r>
        <w:rPr>
          <w:rFonts w:asciiTheme="majorHAnsi" w:hAnsiTheme="majorHAnsi"/>
        </w:rPr>
        <w:t xml:space="preserve"> dans le cadre </w:t>
      </w:r>
      <w:r w:rsidR="0068048B">
        <w:rPr>
          <w:rFonts w:asciiTheme="majorHAnsi" w:hAnsiTheme="majorHAnsi"/>
        </w:rPr>
        <w:t>des spécifications techniques</w:t>
      </w:r>
      <w:r>
        <w:rPr>
          <w:rFonts w:asciiTheme="majorHAnsi" w:hAnsiTheme="majorHAnsi"/>
        </w:rPr>
        <w:t xml:space="preserve"> figurant à l’Annexe </w:t>
      </w:r>
      <w:r w:rsidR="00186C22">
        <w:rPr>
          <w:rFonts w:asciiTheme="majorHAnsi" w:hAnsiTheme="majorHAnsi"/>
        </w:rPr>
        <w:t>1</w:t>
      </w:r>
      <w:r w:rsidR="00BD6BB2">
        <w:rPr>
          <w:rFonts w:asciiTheme="majorHAnsi" w:hAnsiTheme="majorHAnsi"/>
        </w:rPr>
        <w:t xml:space="preserve">. </w:t>
      </w:r>
    </w:p>
    <w:p w14:paraId="4A588DA8" w14:textId="590EFD1F" w:rsidR="00E06AAD" w:rsidRPr="00A60221" w:rsidRDefault="00E06AAD" w:rsidP="00A60221">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color w:val="2F5496" w:themeColor="accent1" w:themeShade="BF"/>
        </w:rPr>
      </w:pPr>
      <w:r w:rsidRPr="00A60221">
        <w:rPr>
          <w:rFonts w:asciiTheme="majorHAnsi" w:hAnsiTheme="majorHAnsi"/>
          <w:b/>
          <w:bCs/>
          <w:color w:val="2F5496" w:themeColor="accent1" w:themeShade="BF"/>
        </w:rPr>
        <w:t xml:space="preserve">Il sera porté une vigilance toute particulière à la rédaction de l’Annexe </w:t>
      </w:r>
      <w:r w:rsidR="00186C22">
        <w:rPr>
          <w:rFonts w:asciiTheme="majorHAnsi" w:hAnsiTheme="majorHAnsi"/>
          <w:b/>
          <w:bCs/>
          <w:color w:val="2F5496" w:themeColor="accent1" w:themeShade="BF"/>
        </w:rPr>
        <w:t>1</w:t>
      </w:r>
      <w:r w:rsidRPr="00A60221">
        <w:rPr>
          <w:rFonts w:asciiTheme="majorHAnsi" w:hAnsiTheme="majorHAnsi"/>
          <w:b/>
          <w:bCs/>
          <w:color w:val="2F5496" w:themeColor="accent1" w:themeShade="BF"/>
        </w:rPr>
        <w:t xml:space="preserve"> qui délimite les obligations du </w:t>
      </w:r>
      <w:r w:rsidR="001235DA">
        <w:rPr>
          <w:rFonts w:asciiTheme="majorHAnsi" w:hAnsiTheme="majorHAnsi"/>
          <w:b/>
          <w:bCs/>
          <w:color w:val="2F5496" w:themeColor="accent1" w:themeShade="BF"/>
        </w:rPr>
        <w:t>P</w:t>
      </w:r>
      <w:r w:rsidR="001235DA" w:rsidRPr="00A60221">
        <w:rPr>
          <w:rFonts w:asciiTheme="majorHAnsi" w:hAnsiTheme="majorHAnsi"/>
          <w:b/>
          <w:bCs/>
          <w:color w:val="2F5496" w:themeColor="accent1" w:themeShade="BF"/>
        </w:rPr>
        <w:t xml:space="preserve">restataire </w:t>
      </w:r>
      <w:r w:rsidRPr="00A60221">
        <w:rPr>
          <w:rFonts w:asciiTheme="majorHAnsi" w:hAnsiTheme="majorHAnsi"/>
          <w:b/>
          <w:bCs/>
          <w:color w:val="2F5496" w:themeColor="accent1" w:themeShade="BF"/>
        </w:rPr>
        <w:t xml:space="preserve">et </w:t>
      </w:r>
      <w:r w:rsidR="00935455">
        <w:rPr>
          <w:rFonts w:asciiTheme="majorHAnsi" w:hAnsiTheme="majorHAnsi"/>
          <w:b/>
          <w:bCs/>
          <w:color w:val="2F5496" w:themeColor="accent1" w:themeShade="BF"/>
        </w:rPr>
        <w:t xml:space="preserve">par conséquent </w:t>
      </w:r>
      <w:r w:rsidR="00A60221" w:rsidRPr="00A60221">
        <w:rPr>
          <w:rFonts w:asciiTheme="majorHAnsi" w:hAnsiTheme="majorHAnsi"/>
          <w:b/>
          <w:bCs/>
          <w:color w:val="2F5496" w:themeColor="accent1" w:themeShade="BF"/>
        </w:rPr>
        <w:t xml:space="preserve">le </w:t>
      </w:r>
      <w:r w:rsidR="00EE388C">
        <w:rPr>
          <w:rFonts w:asciiTheme="majorHAnsi" w:hAnsiTheme="majorHAnsi"/>
          <w:b/>
          <w:bCs/>
          <w:color w:val="2F5496" w:themeColor="accent1" w:themeShade="BF"/>
        </w:rPr>
        <w:t>P</w:t>
      </w:r>
      <w:r w:rsidR="00A60221" w:rsidRPr="00A60221">
        <w:rPr>
          <w:rFonts w:asciiTheme="majorHAnsi" w:hAnsiTheme="majorHAnsi"/>
          <w:b/>
          <w:bCs/>
          <w:color w:val="2F5496" w:themeColor="accent1" w:themeShade="BF"/>
        </w:rPr>
        <w:t>rix</w:t>
      </w:r>
      <w:r w:rsidR="00EE388C">
        <w:rPr>
          <w:rFonts w:asciiTheme="majorHAnsi" w:hAnsiTheme="majorHAnsi"/>
          <w:b/>
          <w:bCs/>
          <w:color w:val="2F5496" w:themeColor="accent1" w:themeShade="BF"/>
        </w:rPr>
        <w:t xml:space="preserve"> du Contrat</w:t>
      </w:r>
      <w:r w:rsidR="00A60221" w:rsidRPr="00A60221">
        <w:rPr>
          <w:rFonts w:asciiTheme="majorHAnsi" w:hAnsiTheme="majorHAnsi"/>
          <w:b/>
          <w:bCs/>
          <w:color w:val="2F5496" w:themeColor="accent1" w:themeShade="BF"/>
        </w:rPr>
        <w:t>.</w:t>
      </w:r>
      <w:r w:rsidR="00BD6BB2">
        <w:rPr>
          <w:rFonts w:asciiTheme="majorHAnsi" w:hAnsiTheme="majorHAnsi"/>
          <w:b/>
          <w:bCs/>
          <w:color w:val="2F5496" w:themeColor="accent1" w:themeShade="BF"/>
        </w:rPr>
        <w:t xml:space="preserve"> </w:t>
      </w:r>
    </w:p>
    <w:p w14:paraId="1D6CA25C" w14:textId="77777777" w:rsidR="00A60221" w:rsidRPr="00F61491" w:rsidRDefault="00A60221" w:rsidP="00F61491">
      <w:pPr>
        <w:jc w:val="both"/>
        <w:rPr>
          <w:rFonts w:asciiTheme="majorHAnsi" w:hAnsiTheme="majorHAnsi"/>
        </w:rPr>
      </w:pPr>
    </w:p>
    <w:p w14:paraId="5FF1432E" w14:textId="77777777" w:rsidR="00346AA3" w:rsidRDefault="00346AA3" w:rsidP="00B66BF7">
      <w:pPr>
        <w:pStyle w:val="Titre1"/>
      </w:pPr>
      <w:bookmarkStart w:id="11" w:name="_Toc26282244"/>
      <w:bookmarkStart w:id="12" w:name="_Toc35962290"/>
      <w:r>
        <w:t>OBLIGATIONS DES PARTIES</w:t>
      </w:r>
      <w:bookmarkEnd w:id="11"/>
      <w:bookmarkEnd w:id="12"/>
      <w:r>
        <w:br/>
      </w:r>
    </w:p>
    <w:p w14:paraId="45AB32EC" w14:textId="47F9B934" w:rsidR="00F04D1B" w:rsidRPr="00F04D1B" w:rsidRDefault="00F04D1B" w:rsidP="00915218">
      <w:pPr>
        <w:pStyle w:val="Titre2"/>
        <w:numPr>
          <w:ilvl w:val="1"/>
          <w:numId w:val="2"/>
        </w:numPr>
      </w:pPr>
      <w:bookmarkStart w:id="13" w:name="_Toc35962291"/>
      <w:r w:rsidRPr="00F04D1B">
        <w:t>Obligations du Prestataire</w:t>
      </w:r>
      <w:bookmarkEnd w:id="13"/>
    </w:p>
    <w:p w14:paraId="53CD6133" w14:textId="77777777" w:rsidR="008311A2" w:rsidRDefault="008311A2" w:rsidP="00FC066B">
      <w:pPr>
        <w:jc w:val="both"/>
        <w:rPr>
          <w:rFonts w:asciiTheme="majorHAnsi" w:hAnsiTheme="majorHAnsi"/>
        </w:rPr>
      </w:pPr>
    </w:p>
    <w:p w14:paraId="0916B6B9" w14:textId="77777777" w:rsidR="00FC066B" w:rsidRPr="00FC066B" w:rsidRDefault="00FC066B" w:rsidP="00FC066B">
      <w:pPr>
        <w:jc w:val="both"/>
        <w:rPr>
          <w:rFonts w:asciiTheme="majorHAnsi" w:hAnsiTheme="majorHAnsi"/>
        </w:rPr>
      </w:pPr>
      <w:r>
        <w:rPr>
          <w:rFonts w:asciiTheme="majorHAnsi" w:hAnsiTheme="majorHAnsi"/>
        </w:rPr>
        <w:t>L</w:t>
      </w:r>
      <w:r w:rsidRPr="00FC066B">
        <w:rPr>
          <w:rFonts w:asciiTheme="majorHAnsi" w:hAnsiTheme="majorHAnsi"/>
        </w:rPr>
        <w:t xml:space="preserve">es obligations principales </w:t>
      </w:r>
      <w:r>
        <w:rPr>
          <w:rFonts w:asciiTheme="majorHAnsi" w:hAnsiTheme="majorHAnsi"/>
        </w:rPr>
        <w:t>du Prestataire</w:t>
      </w:r>
      <w:r w:rsidRPr="00FC066B">
        <w:rPr>
          <w:rFonts w:asciiTheme="majorHAnsi" w:hAnsiTheme="majorHAnsi"/>
        </w:rPr>
        <w:t xml:space="preserve"> sont les suivantes :</w:t>
      </w:r>
    </w:p>
    <w:p w14:paraId="476C9ED7" w14:textId="77777777"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Effectuer au nom et pour le compte </w:t>
      </w:r>
      <w:r>
        <w:rPr>
          <w:rFonts w:asciiTheme="majorHAnsi" w:hAnsiTheme="majorHAnsi"/>
        </w:rPr>
        <w:t>du Client</w:t>
      </w:r>
      <w:r w:rsidRPr="00FC066B">
        <w:rPr>
          <w:rFonts w:asciiTheme="majorHAnsi" w:hAnsiTheme="majorHAnsi"/>
        </w:rPr>
        <w:t xml:space="preserve"> toutes démarches nécessaires à la conception, la réalisation, l’installation et à la Mise en Service de la Centrale conformément aux dispositions légales et règlementaires applicables ;</w:t>
      </w:r>
    </w:p>
    <w:p w14:paraId="2D166A75" w14:textId="77777777"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Conclure conformément aux dispositions légales et règlementaires applicables, au nom et pour le compte du </w:t>
      </w:r>
      <w:r>
        <w:rPr>
          <w:rFonts w:asciiTheme="majorHAnsi" w:hAnsiTheme="majorHAnsi"/>
        </w:rPr>
        <w:t>Client</w:t>
      </w:r>
      <w:r w:rsidRPr="00FC066B">
        <w:rPr>
          <w:rFonts w:asciiTheme="majorHAnsi" w:hAnsiTheme="majorHAnsi"/>
        </w:rPr>
        <w:t>, avec tous fournisseurs les contrats de fourniture nécessaires à la conception, la réalisation, l’installation et à la Mise en Service de la Centrale ;</w:t>
      </w:r>
    </w:p>
    <w:p w14:paraId="4FFEE7DD" w14:textId="517B770D"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Conclure conformément aux dispositions légales et règlementaires applicables, au nom et pour le compte du </w:t>
      </w:r>
      <w:r>
        <w:rPr>
          <w:rFonts w:asciiTheme="majorHAnsi" w:hAnsiTheme="majorHAnsi"/>
        </w:rPr>
        <w:t>Client</w:t>
      </w:r>
      <w:r w:rsidRPr="00FC066B">
        <w:rPr>
          <w:rFonts w:asciiTheme="majorHAnsi" w:hAnsiTheme="majorHAnsi"/>
        </w:rPr>
        <w:t>, avec tous constructeurs et autres intervenants les contrats</w:t>
      </w:r>
      <w:r w:rsidR="00BE4EDD">
        <w:rPr>
          <w:rFonts w:asciiTheme="majorHAnsi" w:hAnsiTheme="majorHAnsi"/>
        </w:rPr>
        <w:t xml:space="preserve"> de sous</w:t>
      </w:r>
      <w:r w:rsidR="0068443C">
        <w:rPr>
          <w:rFonts w:asciiTheme="majorHAnsi" w:hAnsiTheme="majorHAnsi"/>
        </w:rPr>
        <w:t>-</w:t>
      </w:r>
      <w:r w:rsidR="00BE4EDD">
        <w:rPr>
          <w:rFonts w:asciiTheme="majorHAnsi" w:hAnsiTheme="majorHAnsi"/>
        </w:rPr>
        <w:t xml:space="preserve">traitance </w:t>
      </w:r>
      <w:r w:rsidRPr="00FC066B">
        <w:rPr>
          <w:rFonts w:asciiTheme="majorHAnsi" w:hAnsiTheme="majorHAnsi"/>
        </w:rPr>
        <w:t>nécessaires à la conception, la réalisation, l’installation et à la Mise en Service de la Centrale ;</w:t>
      </w:r>
    </w:p>
    <w:p w14:paraId="0111EF91" w14:textId="283E4443"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S’assurer que les constructeurs, fournisseurs et autres intervenants qui réalisent les </w:t>
      </w:r>
      <w:r w:rsidR="00131C06">
        <w:rPr>
          <w:rFonts w:asciiTheme="majorHAnsi" w:hAnsiTheme="majorHAnsi"/>
        </w:rPr>
        <w:t>T</w:t>
      </w:r>
      <w:r w:rsidRPr="00FC066B">
        <w:rPr>
          <w:rFonts w:asciiTheme="majorHAnsi" w:hAnsiTheme="majorHAnsi"/>
        </w:rPr>
        <w:t xml:space="preserve">ravaux ou concourent à la réalisation des </w:t>
      </w:r>
      <w:r w:rsidR="00131C06">
        <w:rPr>
          <w:rFonts w:asciiTheme="majorHAnsi" w:hAnsiTheme="majorHAnsi"/>
        </w:rPr>
        <w:t>T</w:t>
      </w:r>
      <w:r w:rsidRPr="00FC066B">
        <w:rPr>
          <w:rFonts w:asciiTheme="majorHAnsi" w:hAnsiTheme="majorHAnsi"/>
        </w:rPr>
        <w:t>ravaux objets du Contrat disposent des qualifications nécessaires à l’exécution des tâches qui leur sont assignées ;</w:t>
      </w:r>
    </w:p>
    <w:p w14:paraId="28203ED5" w14:textId="781EAA2D"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S’assurer que les constructeurs, fournisseurs et autres intervenants respectent les dispositions légales et réglementaires, en ce compris les règlements intérieurs de droit privé, applicables au Site de telle sorte que le </w:t>
      </w:r>
      <w:r w:rsidR="008B1674">
        <w:rPr>
          <w:rFonts w:asciiTheme="majorHAnsi" w:hAnsiTheme="majorHAnsi"/>
        </w:rPr>
        <w:t>Client</w:t>
      </w:r>
      <w:r w:rsidRPr="00FC066B">
        <w:rPr>
          <w:rFonts w:asciiTheme="majorHAnsi" w:hAnsiTheme="majorHAnsi"/>
        </w:rPr>
        <w:t xml:space="preserve"> ne puisse être inquiété ou recherché à ce sujet ;</w:t>
      </w:r>
    </w:p>
    <w:p w14:paraId="78172AD9" w14:textId="77777777"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Respecter et s’assurer que les constructeurs et autres intervenants respectent les lois et règlements applicables en matière de droit du travail en ce compris notamment les dispositions légales et réglementaires relatives à l’hygiène et à la sécurité sur les chantiers, ainsi que celles relatives à la lutte contre le travail illégal ;</w:t>
      </w:r>
    </w:p>
    <w:p w14:paraId="2BD3B863" w14:textId="4043F697"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Veiller à ce que les </w:t>
      </w:r>
      <w:r w:rsidR="00A954ED">
        <w:rPr>
          <w:rFonts w:asciiTheme="majorHAnsi" w:hAnsiTheme="majorHAnsi"/>
        </w:rPr>
        <w:t>T</w:t>
      </w:r>
      <w:r w:rsidRPr="00FC066B">
        <w:rPr>
          <w:rFonts w:asciiTheme="majorHAnsi" w:hAnsiTheme="majorHAnsi"/>
        </w:rPr>
        <w:t xml:space="preserve">ravaux </w:t>
      </w:r>
      <w:r w:rsidRPr="007A4FEA">
        <w:rPr>
          <w:rFonts w:asciiTheme="majorHAnsi" w:hAnsiTheme="majorHAnsi"/>
        </w:rPr>
        <w:t>soient</w:t>
      </w:r>
      <w:r w:rsidRPr="00FC066B">
        <w:rPr>
          <w:rFonts w:asciiTheme="majorHAnsi" w:hAnsiTheme="majorHAnsi"/>
        </w:rPr>
        <w:t xml:space="preserve"> réalisés dans le respect</w:t>
      </w:r>
      <w:r w:rsidR="009A4CF8">
        <w:rPr>
          <w:rFonts w:asciiTheme="majorHAnsi" w:hAnsiTheme="majorHAnsi"/>
        </w:rPr>
        <w:t> </w:t>
      </w:r>
      <w:r w:rsidRPr="00FC066B">
        <w:rPr>
          <w:rFonts w:asciiTheme="majorHAnsi" w:hAnsiTheme="majorHAnsi"/>
        </w:rPr>
        <w:t>:</w:t>
      </w:r>
    </w:p>
    <w:p w14:paraId="74557F42" w14:textId="0A57DA59" w:rsidR="00FC066B" w:rsidRPr="00FC066B" w:rsidRDefault="00FC066B" w:rsidP="00915218">
      <w:pPr>
        <w:pStyle w:val="Paragraphedeliste"/>
        <w:numPr>
          <w:ilvl w:val="2"/>
          <w:numId w:val="6"/>
        </w:numPr>
        <w:jc w:val="both"/>
        <w:rPr>
          <w:rFonts w:asciiTheme="majorHAnsi" w:hAnsiTheme="majorHAnsi"/>
        </w:rPr>
      </w:pPr>
      <w:proofErr w:type="gramStart"/>
      <w:r w:rsidRPr="00FC066B">
        <w:rPr>
          <w:rFonts w:asciiTheme="majorHAnsi" w:hAnsiTheme="majorHAnsi"/>
        </w:rPr>
        <w:t>de</w:t>
      </w:r>
      <w:proofErr w:type="gramEnd"/>
      <w:r w:rsidRPr="00FC066B">
        <w:rPr>
          <w:rFonts w:asciiTheme="majorHAnsi" w:hAnsiTheme="majorHAnsi"/>
        </w:rPr>
        <w:t xml:space="preserve"> la réglementation applicable </w:t>
      </w:r>
      <w:r w:rsidR="00BE4EDD">
        <w:rPr>
          <w:rFonts w:asciiTheme="majorHAnsi" w:hAnsiTheme="majorHAnsi"/>
        </w:rPr>
        <w:t>en Tunisie</w:t>
      </w:r>
      <w:r w:rsidRPr="00FC066B">
        <w:rPr>
          <w:rFonts w:asciiTheme="majorHAnsi" w:hAnsiTheme="majorHAnsi"/>
        </w:rPr>
        <w:t>,</w:t>
      </w:r>
    </w:p>
    <w:p w14:paraId="0F000A41" w14:textId="2B408D4B" w:rsidR="00FC066B" w:rsidRPr="00FC066B" w:rsidRDefault="00FC066B" w:rsidP="00915218">
      <w:pPr>
        <w:pStyle w:val="Paragraphedeliste"/>
        <w:numPr>
          <w:ilvl w:val="2"/>
          <w:numId w:val="6"/>
        </w:numPr>
        <w:jc w:val="both"/>
        <w:rPr>
          <w:rFonts w:asciiTheme="majorHAnsi" w:hAnsiTheme="majorHAnsi"/>
        </w:rPr>
      </w:pPr>
      <w:proofErr w:type="gramStart"/>
      <w:r w:rsidRPr="00FC066B">
        <w:rPr>
          <w:rFonts w:asciiTheme="majorHAnsi" w:hAnsiTheme="majorHAnsi"/>
        </w:rPr>
        <w:t>des</w:t>
      </w:r>
      <w:proofErr w:type="gramEnd"/>
      <w:r w:rsidRPr="00FC066B">
        <w:rPr>
          <w:rFonts w:asciiTheme="majorHAnsi" w:hAnsiTheme="majorHAnsi"/>
        </w:rPr>
        <w:t xml:space="preserve"> règles de l’art et des normes techniques</w:t>
      </w:r>
      <w:r w:rsidR="00935455">
        <w:rPr>
          <w:rFonts w:asciiTheme="majorHAnsi" w:hAnsiTheme="majorHAnsi"/>
        </w:rPr>
        <w:t>,</w:t>
      </w:r>
      <w:r w:rsidRPr="00FC066B">
        <w:rPr>
          <w:rFonts w:asciiTheme="majorHAnsi" w:hAnsiTheme="majorHAnsi"/>
        </w:rPr>
        <w:t xml:space="preserve"> et</w:t>
      </w:r>
    </w:p>
    <w:p w14:paraId="0F961C15" w14:textId="6D0919A7" w:rsidR="00FC066B" w:rsidRDefault="00FC066B" w:rsidP="00915218">
      <w:pPr>
        <w:pStyle w:val="Paragraphedeliste"/>
        <w:numPr>
          <w:ilvl w:val="2"/>
          <w:numId w:val="6"/>
        </w:numPr>
        <w:jc w:val="both"/>
        <w:rPr>
          <w:rFonts w:asciiTheme="majorHAnsi" w:hAnsiTheme="majorHAnsi"/>
        </w:rPr>
      </w:pPr>
      <w:proofErr w:type="gramStart"/>
      <w:r w:rsidRPr="00FC066B">
        <w:rPr>
          <w:rFonts w:asciiTheme="majorHAnsi" w:hAnsiTheme="majorHAnsi"/>
        </w:rPr>
        <w:t>des</w:t>
      </w:r>
      <w:proofErr w:type="gramEnd"/>
      <w:r w:rsidRPr="00FC066B">
        <w:rPr>
          <w:rFonts w:asciiTheme="majorHAnsi" w:hAnsiTheme="majorHAnsi"/>
        </w:rPr>
        <w:t xml:space="preserve"> stipulations du Contrat</w:t>
      </w:r>
      <w:r w:rsidR="00935455">
        <w:rPr>
          <w:rFonts w:asciiTheme="majorHAnsi" w:hAnsiTheme="majorHAnsi"/>
        </w:rPr>
        <w:t>,</w:t>
      </w:r>
      <w:r w:rsidRPr="00FC066B">
        <w:rPr>
          <w:rFonts w:asciiTheme="majorHAnsi" w:hAnsiTheme="majorHAnsi"/>
        </w:rPr>
        <w:t xml:space="preserve"> </w:t>
      </w:r>
    </w:p>
    <w:p w14:paraId="1129FCC7" w14:textId="7D7AD763" w:rsidR="00FD3228" w:rsidRPr="00FC066B" w:rsidRDefault="00C761C0" w:rsidP="00915218">
      <w:pPr>
        <w:pStyle w:val="Paragraphedeliste"/>
        <w:numPr>
          <w:ilvl w:val="2"/>
          <w:numId w:val="6"/>
        </w:numPr>
        <w:jc w:val="both"/>
        <w:rPr>
          <w:rFonts w:asciiTheme="majorHAnsi" w:hAnsiTheme="majorHAnsi"/>
        </w:rPr>
      </w:pPr>
      <w:proofErr w:type="gramStart"/>
      <w:r>
        <w:rPr>
          <w:rFonts w:asciiTheme="majorHAnsi" w:hAnsiTheme="majorHAnsi"/>
        </w:rPr>
        <w:t>d</w:t>
      </w:r>
      <w:r w:rsidR="00FD3228">
        <w:rPr>
          <w:rFonts w:asciiTheme="majorHAnsi" w:hAnsiTheme="majorHAnsi"/>
        </w:rPr>
        <w:t>es</w:t>
      </w:r>
      <w:proofErr w:type="gramEnd"/>
      <w:r w:rsidR="00FD3228">
        <w:rPr>
          <w:rFonts w:asciiTheme="majorHAnsi" w:hAnsiTheme="majorHAnsi"/>
        </w:rPr>
        <w:t xml:space="preserve"> autorisations obtenues par le Client,</w:t>
      </w:r>
    </w:p>
    <w:p w14:paraId="0CC01B83" w14:textId="77777777"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lastRenderedPageBreak/>
        <w:t xml:space="preserve">Notifier au </w:t>
      </w:r>
      <w:r w:rsidR="008B1674">
        <w:rPr>
          <w:rFonts w:asciiTheme="majorHAnsi" w:hAnsiTheme="majorHAnsi"/>
        </w:rPr>
        <w:t>Client</w:t>
      </w:r>
      <w:r w:rsidRPr="00FC066B">
        <w:rPr>
          <w:rFonts w:asciiTheme="majorHAnsi" w:hAnsiTheme="majorHAnsi"/>
        </w:rPr>
        <w:t xml:space="preserve">, dans les cinq (5) Jours Ouvrés à compter de la connaissance par </w:t>
      </w:r>
      <w:r w:rsidR="008B1674">
        <w:rPr>
          <w:rFonts w:asciiTheme="majorHAnsi" w:hAnsiTheme="majorHAnsi"/>
        </w:rPr>
        <w:t>le Prestataire</w:t>
      </w:r>
      <w:r w:rsidRPr="00FC066B">
        <w:rPr>
          <w:rFonts w:asciiTheme="majorHAnsi" w:hAnsiTheme="majorHAnsi"/>
        </w:rPr>
        <w:t xml:space="preserve"> dudit événement, tout Cas de Force Majeure ou toute autre Cause Légitime de suspension de délai, étant convenu qu’une notification par courriel sera alors réputée suffisante ;</w:t>
      </w:r>
    </w:p>
    <w:p w14:paraId="40EC27D0" w14:textId="256AED5A"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 xml:space="preserve">Informer, dans les cinq (5) Jours Ouvrés à compter de la connaissance par </w:t>
      </w:r>
      <w:r w:rsidR="008B1674">
        <w:rPr>
          <w:rFonts w:asciiTheme="majorHAnsi" w:hAnsiTheme="majorHAnsi"/>
        </w:rPr>
        <w:t>le Prestataire</w:t>
      </w:r>
      <w:r w:rsidRPr="00FC066B">
        <w:rPr>
          <w:rFonts w:asciiTheme="majorHAnsi" w:hAnsiTheme="majorHAnsi"/>
        </w:rPr>
        <w:t xml:space="preserve"> dudit événement, le </w:t>
      </w:r>
      <w:r w:rsidR="008B1674">
        <w:rPr>
          <w:rFonts w:asciiTheme="majorHAnsi" w:hAnsiTheme="majorHAnsi"/>
        </w:rPr>
        <w:t>Client</w:t>
      </w:r>
      <w:r w:rsidRPr="00FC066B">
        <w:rPr>
          <w:rFonts w:asciiTheme="majorHAnsi" w:hAnsiTheme="majorHAnsi"/>
        </w:rPr>
        <w:t xml:space="preserve"> de tout désordre susceptible d’affecter le déroulement normal des </w:t>
      </w:r>
      <w:r w:rsidR="00131C06">
        <w:rPr>
          <w:rFonts w:asciiTheme="majorHAnsi" w:hAnsiTheme="majorHAnsi"/>
        </w:rPr>
        <w:t>T</w:t>
      </w:r>
      <w:r w:rsidRPr="00FC066B">
        <w:rPr>
          <w:rFonts w:asciiTheme="majorHAnsi" w:hAnsiTheme="majorHAnsi"/>
        </w:rPr>
        <w:t>ravaux, étant convenu qu’une information par courriel sera alors réputée suffisante ;</w:t>
      </w:r>
    </w:p>
    <w:p w14:paraId="3EC02B62" w14:textId="77777777"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Exiger des constructeurs, fournisseurs et autres intervenants qu’ils souscrivent et maintiennent en vigueur les assurances requises conformément à la réglementation en vigueur ;</w:t>
      </w:r>
    </w:p>
    <w:p w14:paraId="6D4D19C1" w14:textId="1995BC8F" w:rsidR="00FC066B" w:rsidRPr="00FC066B" w:rsidRDefault="000141B1" w:rsidP="00915218">
      <w:pPr>
        <w:pStyle w:val="Paragraphedeliste"/>
        <w:numPr>
          <w:ilvl w:val="0"/>
          <w:numId w:val="5"/>
        </w:numPr>
        <w:jc w:val="both"/>
        <w:rPr>
          <w:rFonts w:asciiTheme="majorHAnsi" w:hAnsiTheme="majorHAnsi"/>
        </w:rPr>
      </w:pPr>
      <w:r w:rsidRPr="00DD1370">
        <w:rPr>
          <w:rFonts w:asciiTheme="majorHAnsi" w:hAnsiTheme="majorHAnsi"/>
        </w:rPr>
        <w:t>Coor</w:t>
      </w:r>
      <w:r w:rsidRPr="00177D09">
        <w:rPr>
          <w:rFonts w:asciiTheme="majorHAnsi" w:hAnsiTheme="majorHAnsi"/>
        </w:rPr>
        <w:t>donner les activités de Mise en Service avec les équipes du</w:t>
      </w:r>
      <w:r w:rsidRPr="002A2D5F">
        <w:rPr>
          <w:rFonts w:asciiTheme="majorHAnsi" w:hAnsiTheme="majorHAnsi"/>
        </w:rPr>
        <w:t xml:space="preserve"> gestionnaire du réseau électrique </w:t>
      </w:r>
      <w:r w:rsidR="00EE388C">
        <w:rPr>
          <w:rFonts w:asciiTheme="majorHAnsi" w:hAnsiTheme="majorHAnsi"/>
        </w:rPr>
        <w:t xml:space="preserve">tunisien </w:t>
      </w:r>
      <w:r w:rsidRPr="00760CF5">
        <w:rPr>
          <w:rFonts w:asciiTheme="majorHAnsi" w:hAnsiTheme="majorHAnsi"/>
        </w:rPr>
        <w:t>(STEG)</w:t>
      </w:r>
      <w:r w:rsidR="00FB542E">
        <w:rPr>
          <w:rFonts w:asciiTheme="majorHAnsi" w:hAnsiTheme="majorHAnsi"/>
        </w:rPr>
        <w:t> ;</w:t>
      </w:r>
    </w:p>
    <w:p w14:paraId="41E1E212" w14:textId="23FBABCB" w:rsidR="00FC066B" w:rsidRPr="00FC066B" w:rsidRDefault="00FC066B" w:rsidP="00915218">
      <w:pPr>
        <w:pStyle w:val="Paragraphedeliste"/>
        <w:numPr>
          <w:ilvl w:val="0"/>
          <w:numId w:val="5"/>
        </w:numPr>
        <w:jc w:val="both"/>
        <w:rPr>
          <w:rFonts w:asciiTheme="majorHAnsi" w:hAnsiTheme="majorHAnsi"/>
        </w:rPr>
      </w:pPr>
      <w:r w:rsidRPr="00FC066B">
        <w:rPr>
          <w:rFonts w:asciiTheme="majorHAnsi" w:hAnsiTheme="majorHAnsi"/>
        </w:rPr>
        <w:t>Achever la Centrale conformément au</w:t>
      </w:r>
      <w:r w:rsidR="00097F09">
        <w:rPr>
          <w:rFonts w:asciiTheme="majorHAnsi" w:hAnsiTheme="majorHAnsi"/>
        </w:rPr>
        <w:t>x sp</w:t>
      </w:r>
      <w:r w:rsidR="00097F09" w:rsidRPr="00097F09">
        <w:rPr>
          <w:rFonts w:asciiTheme="majorHAnsi" w:hAnsiTheme="majorHAnsi"/>
        </w:rPr>
        <w:t xml:space="preserve">écifications techniques </w:t>
      </w:r>
      <w:r w:rsidRPr="00FC066B">
        <w:rPr>
          <w:rFonts w:asciiTheme="majorHAnsi" w:hAnsiTheme="majorHAnsi"/>
        </w:rPr>
        <w:t xml:space="preserve">figurant en Annexe 1 et aux dispositions légales et règlementaires applicables afin de procéder à sa </w:t>
      </w:r>
      <w:r w:rsidR="004E4456">
        <w:rPr>
          <w:rFonts w:asciiTheme="majorHAnsi" w:hAnsiTheme="majorHAnsi"/>
        </w:rPr>
        <w:t>l</w:t>
      </w:r>
      <w:r w:rsidRPr="007A4FEA">
        <w:rPr>
          <w:rFonts w:asciiTheme="majorHAnsi" w:hAnsiTheme="majorHAnsi"/>
        </w:rPr>
        <w:t>ivraison d</w:t>
      </w:r>
      <w:r w:rsidRPr="00FC066B">
        <w:rPr>
          <w:rFonts w:asciiTheme="majorHAnsi" w:hAnsiTheme="majorHAnsi"/>
        </w:rPr>
        <w:t xml:space="preserve">ans le délai </w:t>
      </w:r>
      <w:r w:rsidRPr="00661196">
        <w:rPr>
          <w:rFonts w:asciiTheme="majorHAnsi" w:hAnsiTheme="majorHAnsi"/>
        </w:rPr>
        <w:t xml:space="preserve">prévu à l'Article </w:t>
      </w:r>
      <w:r w:rsidR="00661196" w:rsidRPr="00661196">
        <w:rPr>
          <w:rFonts w:asciiTheme="majorHAnsi" w:hAnsiTheme="majorHAnsi"/>
        </w:rPr>
        <w:fldChar w:fldCharType="begin"/>
      </w:r>
      <w:r w:rsidR="00661196" w:rsidRPr="00661196">
        <w:rPr>
          <w:rFonts w:asciiTheme="majorHAnsi" w:hAnsiTheme="majorHAnsi"/>
        </w:rPr>
        <w:instrText xml:space="preserve"> REF _Ref27395281 \r \h </w:instrText>
      </w:r>
      <w:r w:rsidR="00661196">
        <w:rPr>
          <w:rFonts w:asciiTheme="majorHAnsi" w:hAnsiTheme="majorHAnsi"/>
        </w:rPr>
        <w:instrText xml:space="preserve"> \* MERGEFORMAT </w:instrText>
      </w:r>
      <w:r w:rsidR="00661196" w:rsidRPr="00661196">
        <w:rPr>
          <w:rFonts w:asciiTheme="majorHAnsi" w:hAnsiTheme="majorHAnsi"/>
        </w:rPr>
      </w:r>
      <w:r w:rsidR="00661196" w:rsidRPr="00661196">
        <w:rPr>
          <w:rFonts w:asciiTheme="majorHAnsi" w:hAnsiTheme="majorHAnsi"/>
        </w:rPr>
        <w:fldChar w:fldCharType="separate"/>
      </w:r>
      <w:r w:rsidR="0073302B">
        <w:rPr>
          <w:rFonts w:asciiTheme="majorHAnsi" w:hAnsiTheme="majorHAnsi"/>
        </w:rPr>
        <w:t>10</w:t>
      </w:r>
      <w:r w:rsidR="00661196" w:rsidRPr="00661196">
        <w:rPr>
          <w:rFonts w:asciiTheme="majorHAnsi" w:hAnsiTheme="majorHAnsi"/>
        </w:rPr>
        <w:fldChar w:fldCharType="end"/>
      </w:r>
      <w:r w:rsidRPr="00661196">
        <w:rPr>
          <w:rFonts w:asciiTheme="majorHAnsi" w:hAnsiTheme="majorHAnsi"/>
        </w:rPr>
        <w:t xml:space="preserve"> ;</w:t>
      </w:r>
    </w:p>
    <w:p w14:paraId="11AAA82E" w14:textId="6D024E48" w:rsidR="00FC066B" w:rsidRPr="00363FF8" w:rsidRDefault="00FC066B" w:rsidP="00915218">
      <w:pPr>
        <w:pStyle w:val="Paragraphedeliste"/>
        <w:numPr>
          <w:ilvl w:val="0"/>
          <w:numId w:val="5"/>
        </w:numPr>
        <w:jc w:val="both"/>
        <w:rPr>
          <w:rFonts w:asciiTheme="majorHAnsi" w:hAnsiTheme="majorHAnsi"/>
        </w:rPr>
      </w:pPr>
      <w:r w:rsidRPr="00363FF8">
        <w:rPr>
          <w:rFonts w:asciiTheme="majorHAnsi" w:hAnsiTheme="majorHAnsi"/>
        </w:rPr>
        <w:t xml:space="preserve">Faire valider la conception et la réalisation </w:t>
      </w:r>
      <w:r w:rsidR="00EE388C">
        <w:rPr>
          <w:rFonts w:asciiTheme="majorHAnsi" w:hAnsiTheme="majorHAnsi"/>
        </w:rPr>
        <w:t xml:space="preserve">de la Centrale </w:t>
      </w:r>
      <w:r w:rsidRPr="00363FF8">
        <w:rPr>
          <w:rFonts w:asciiTheme="majorHAnsi" w:hAnsiTheme="majorHAnsi"/>
        </w:rPr>
        <w:t>par un bureau de contrôle de premier ordre ;</w:t>
      </w:r>
    </w:p>
    <w:p w14:paraId="5B02A5CE" w14:textId="7F43AA9A" w:rsidR="00FC066B" w:rsidRPr="00363FF8" w:rsidRDefault="00FC066B" w:rsidP="00915218">
      <w:pPr>
        <w:pStyle w:val="Paragraphedeliste"/>
        <w:numPr>
          <w:ilvl w:val="0"/>
          <w:numId w:val="5"/>
        </w:numPr>
        <w:jc w:val="both"/>
        <w:rPr>
          <w:rFonts w:asciiTheme="majorHAnsi" w:hAnsiTheme="majorHAnsi"/>
        </w:rPr>
      </w:pPr>
      <w:r w:rsidRPr="00363FF8">
        <w:rPr>
          <w:rFonts w:asciiTheme="majorHAnsi" w:hAnsiTheme="majorHAnsi"/>
        </w:rPr>
        <w:t>Faire suivre le chantier par un coordinateur</w:t>
      </w:r>
      <w:r w:rsidR="00DC16CF">
        <w:rPr>
          <w:rFonts w:asciiTheme="majorHAnsi" w:hAnsiTheme="majorHAnsi"/>
        </w:rPr>
        <w:t xml:space="preserve"> </w:t>
      </w:r>
      <w:proofErr w:type="gramStart"/>
      <w:r w:rsidR="00DC16CF">
        <w:rPr>
          <w:rFonts w:asciiTheme="majorHAnsi" w:hAnsiTheme="majorHAnsi"/>
        </w:rPr>
        <w:t>sécurité spécialisé</w:t>
      </w:r>
      <w:proofErr w:type="gramEnd"/>
      <w:r w:rsidR="00472172">
        <w:rPr>
          <w:rFonts w:asciiTheme="majorHAnsi" w:hAnsiTheme="majorHAnsi"/>
        </w:rPr>
        <w:t>.</w:t>
      </w:r>
    </w:p>
    <w:p w14:paraId="79FE085A" w14:textId="77777777" w:rsidR="00792B7E" w:rsidRDefault="00792B7E" w:rsidP="00FC066B">
      <w:pPr>
        <w:jc w:val="both"/>
        <w:rPr>
          <w:rFonts w:asciiTheme="majorHAnsi" w:hAnsiTheme="majorHAnsi"/>
        </w:rPr>
      </w:pPr>
    </w:p>
    <w:p w14:paraId="7D98C85C" w14:textId="6042B3F1" w:rsidR="00FC066B" w:rsidRPr="00FC066B" w:rsidRDefault="008B1674" w:rsidP="00FC066B">
      <w:pPr>
        <w:jc w:val="both"/>
        <w:rPr>
          <w:rFonts w:asciiTheme="majorHAnsi" w:hAnsiTheme="majorHAnsi"/>
        </w:rPr>
      </w:pPr>
      <w:r>
        <w:rPr>
          <w:rFonts w:asciiTheme="majorHAnsi" w:hAnsiTheme="majorHAnsi"/>
        </w:rPr>
        <w:t xml:space="preserve">Le Prestataire </w:t>
      </w:r>
      <w:r w:rsidR="00FC066B" w:rsidRPr="00FC066B">
        <w:rPr>
          <w:rFonts w:asciiTheme="majorHAnsi" w:hAnsiTheme="majorHAnsi"/>
        </w:rPr>
        <w:t>est responsable de son personnel dont il dirige et coordonne toutes les tâches et activités, en exerçant les facultés d’organisation, de direction et de discipline correspondante.</w:t>
      </w:r>
    </w:p>
    <w:p w14:paraId="694B5BBE" w14:textId="12402355" w:rsidR="00F04D1B" w:rsidRDefault="00FC066B" w:rsidP="00FC066B">
      <w:pPr>
        <w:jc w:val="both"/>
        <w:rPr>
          <w:rFonts w:asciiTheme="majorHAnsi" w:hAnsiTheme="majorHAnsi"/>
        </w:rPr>
      </w:pPr>
      <w:r w:rsidRPr="00FC066B">
        <w:rPr>
          <w:rFonts w:asciiTheme="majorHAnsi" w:hAnsiTheme="majorHAnsi"/>
        </w:rPr>
        <w:t xml:space="preserve">Lors de l’exécution des missions objets du Contrat, </w:t>
      </w:r>
      <w:r w:rsidR="008B1674">
        <w:rPr>
          <w:rFonts w:asciiTheme="majorHAnsi" w:hAnsiTheme="majorHAnsi"/>
        </w:rPr>
        <w:t>le Prestataire</w:t>
      </w:r>
      <w:r w:rsidRPr="00FC066B">
        <w:rPr>
          <w:rFonts w:asciiTheme="majorHAnsi" w:hAnsiTheme="majorHAnsi"/>
        </w:rPr>
        <w:t xml:space="preserve"> devra respecter et s’assurer que les constructeurs, fournisseurs et </w:t>
      </w:r>
      <w:r w:rsidR="006B65E9">
        <w:rPr>
          <w:rFonts w:asciiTheme="majorHAnsi" w:hAnsiTheme="majorHAnsi"/>
        </w:rPr>
        <w:t>ses sous</w:t>
      </w:r>
      <w:r w:rsidR="00472172">
        <w:rPr>
          <w:rFonts w:asciiTheme="majorHAnsi" w:hAnsiTheme="majorHAnsi"/>
        </w:rPr>
        <w:t>-</w:t>
      </w:r>
      <w:r w:rsidR="006B65E9">
        <w:rPr>
          <w:rFonts w:asciiTheme="majorHAnsi" w:hAnsiTheme="majorHAnsi"/>
        </w:rPr>
        <w:t xml:space="preserve">traitants </w:t>
      </w:r>
      <w:r w:rsidRPr="00FC066B">
        <w:rPr>
          <w:rFonts w:asciiTheme="majorHAnsi" w:hAnsiTheme="majorHAnsi"/>
        </w:rPr>
        <w:t>respectent toutes les mesures de prévention des risques professionnels de sécurité et de santé exigés par les dispositions légales et règlementaires en vigueur.</w:t>
      </w:r>
    </w:p>
    <w:p w14:paraId="0B0B7EA3" w14:textId="77777777" w:rsidR="008B1674" w:rsidRPr="00FC066B" w:rsidRDefault="008B1674" w:rsidP="00FC066B">
      <w:pPr>
        <w:jc w:val="both"/>
        <w:rPr>
          <w:rFonts w:asciiTheme="majorHAnsi" w:hAnsiTheme="majorHAnsi"/>
        </w:rPr>
      </w:pPr>
    </w:p>
    <w:p w14:paraId="5305FB4C" w14:textId="77777777" w:rsidR="00F04D1B" w:rsidRPr="00F04D1B" w:rsidRDefault="00F04D1B" w:rsidP="00915218">
      <w:pPr>
        <w:pStyle w:val="Titre2"/>
        <w:numPr>
          <w:ilvl w:val="1"/>
          <w:numId w:val="2"/>
        </w:numPr>
      </w:pPr>
      <w:bookmarkStart w:id="14" w:name="_Toc35962292"/>
      <w:r w:rsidRPr="00F04D1B">
        <w:t>Obligations du Client</w:t>
      </w:r>
      <w:bookmarkEnd w:id="14"/>
      <w:r w:rsidRPr="00F04D1B">
        <w:t xml:space="preserve"> </w:t>
      </w:r>
    </w:p>
    <w:p w14:paraId="27866269" w14:textId="77777777" w:rsidR="008311A2" w:rsidRDefault="008311A2" w:rsidP="00FC066B">
      <w:pPr>
        <w:jc w:val="both"/>
        <w:rPr>
          <w:rFonts w:asciiTheme="majorHAnsi" w:hAnsiTheme="majorHAnsi"/>
        </w:rPr>
      </w:pPr>
    </w:p>
    <w:p w14:paraId="697A1AC7" w14:textId="77777777" w:rsidR="00F04D1B" w:rsidRPr="00B66BF7" w:rsidRDefault="00FC066B" w:rsidP="00FC066B">
      <w:pPr>
        <w:jc w:val="both"/>
        <w:rPr>
          <w:rFonts w:asciiTheme="majorHAnsi" w:hAnsiTheme="majorHAnsi"/>
        </w:rPr>
      </w:pPr>
      <w:r w:rsidRPr="00FC066B">
        <w:rPr>
          <w:rFonts w:asciiTheme="majorHAnsi" w:hAnsiTheme="majorHAnsi"/>
        </w:rPr>
        <w:t xml:space="preserve">Sous réserve de toutes autres obligations prévues au Contrat, les obligations principales du </w:t>
      </w:r>
      <w:r>
        <w:rPr>
          <w:rFonts w:asciiTheme="majorHAnsi" w:hAnsiTheme="majorHAnsi"/>
        </w:rPr>
        <w:t>Client</w:t>
      </w:r>
      <w:r w:rsidRPr="00FC066B">
        <w:rPr>
          <w:rFonts w:asciiTheme="majorHAnsi" w:hAnsiTheme="majorHAnsi"/>
        </w:rPr>
        <w:t xml:space="preserve"> sont les </w:t>
      </w:r>
      <w:r w:rsidRPr="00B66BF7">
        <w:rPr>
          <w:rFonts w:asciiTheme="majorHAnsi" w:hAnsiTheme="majorHAnsi"/>
        </w:rPr>
        <w:t>suivantes :</w:t>
      </w:r>
    </w:p>
    <w:p w14:paraId="496DA3B9" w14:textId="616312B0" w:rsidR="00955368" w:rsidRPr="00B66BF7" w:rsidRDefault="00955368" w:rsidP="00FC066B">
      <w:pPr>
        <w:pStyle w:val="Paragraphedeliste"/>
        <w:numPr>
          <w:ilvl w:val="0"/>
          <w:numId w:val="1"/>
        </w:numPr>
        <w:jc w:val="both"/>
        <w:rPr>
          <w:rFonts w:asciiTheme="majorHAnsi" w:hAnsiTheme="majorHAnsi"/>
        </w:rPr>
      </w:pPr>
      <w:r w:rsidRPr="00B66BF7">
        <w:rPr>
          <w:rFonts w:asciiTheme="majorHAnsi" w:hAnsiTheme="majorHAnsi"/>
        </w:rPr>
        <w:t>L’obtention des Permis, autorisations et divers accords administratifs</w:t>
      </w:r>
      <w:r w:rsidR="007A65D9" w:rsidRPr="00B66BF7">
        <w:rPr>
          <w:rFonts w:asciiTheme="majorHAnsi" w:hAnsiTheme="majorHAnsi"/>
        </w:rPr>
        <w:t> ;</w:t>
      </w:r>
    </w:p>
    <w:p w14:paraId="4F92F740" w14:textId="75065A2A" w:rsidR="00536CC2" w:rsidRPr="00B66BF7" w:rsidRDefault="00536CC2" w:rsidP="00FC066B">
      <w:pPr>
        <w:pStyle w:val="Paragraphedeliste"/>
        <w:numPr>
          <w:ilvl w:val="0"/>
          <w:numId w:val="1"/>
        </w:numPr>
        <w:jc w:val="both"/>
        <w:rPr>
          <w:rFonts w:asciiTheme="majorHAnsi" w:hAnsiTheme="majorHAnsi"/>
        </w:rPr>
      </w:pPr>
      <w:r w:rsidRPr="00B66BF7">
        <w:rPr>
          <w:rFonts w:asciiTheme="majorHAnsi" w:hAnsiTheme="majorHAnsi"/>
        </w:rPr>
        <w:t>Mettre à la disposition du Prestataire le terrain destiné à la réalisation du Projet</w:t>
      </w:r>
      <w:r w:rsidR="007A65D9" w:rsidRPr="00B66BF7">
        <w:rPr>
          <w:rFonts w:asciiTheme="majorHAnsi" w:hAnsiTheme="majorHAnsi"/>
        </w:rPr>
        <w:t> ;</w:t>
      </w:r>
    </w:p>
    <w:p w14:paraId="0C622CD2" w14:textId="20932E8D" w:rsidR="00FC066B" w:rsidRDefault="00FC066B" w:rsidP="00FC066B">
      <w:pPr>
        <w:pStyle w:val="Paragraphedeliste"/>
        <w:numPr>
          <w:ilvl w:val="0"/>
          <w:numId w:val="1"/>
        </w:numPr>
        <w:jc w:val="both"/>
        <w:rPr>
          <w:rFonts w:asciiTheme="majorHAnsi" w:hAnsiTheme="majorHAnsi"/>
        </w:rPr>
      </w:pPr>
      <w:r w:rsidRPr="00B66BF7">
        <w:rPr>
          <w:rFonts w:asciiTheme="majorHAnsi" w:hAnsiTheme="majorHAnsi"/>
        </w:rPr>
        <w:t xml:space="preserve">Ne pas empêcher le Prestataire d’exécuter ses obligations </w:t>
      </w:r>
      <w:r>
        <w:rPr>
          <w:rFonts w:asciiTheme="majorHAnsi" w:hAnsiTheme="majorHAnsi"/>
        </w:rPr>
        <w:t>telles que prévues au Contrat ;</w:t>
      </w:r>
    </w:p>
    <w:p w14:paraId="2D5E36AD" w14:textId="77777777" w:rsidR="00FC066B" w:rsidRDefault="00FC066B" w:rsidP="00FC066B">
      <w:pPr>
        <w:pStyle w:val="Paragraphedeliste"/>
        <w:numPr>
          <w:ilvl w:val="0"/>
          <w:numId w:val="1"/>
        </w:numPr>
        <w:jc w:val="both"/>
        <w:rPr>
          <w:rFonts w:asciiTheme="majorHAnsi" w:hAnsiTheme="majorHAnsi"/>
        </w:rPr>
      </w:pPr>
      <w:r>
        <w:rPr>
          <w:rFonts w:asciiTheme="majorHAnsi" w:hAnsiTheme="majorHAnsi"/>
        </w:rPr>
        <w:t>S’engager à organiser l’accès du Prestataire sur le Site ;</w:t>
      </w:r>
    </w:p>
    <w:p w14:paraId="12646224" w14:textId="6E43DFEA" w:rsidR="00FC066B" w:rsidRPr="00FC066B" w:rsidRDefault="00FC066B" w:rsidP="00FC066B">
      <w:pPr>
        <w:pStyle w:val="Paragraphedeliste"/>
        <w:numPr>
          <w:ilvl w:val="0"/>
          <w:numId w:val="1"/>
        </w:numPr>
        <w:jc w:val="both"/>
        <w:rPr>
          <w:rFonts w:asciiTheme="majorHAnsi" w:hAnsiTheme="majorHAnsi"/>
        </w:rPr>
      </w:pPr>
      <w:r w:rsidRPr="00FC066B">
        <w:rPr>
          <w:rFonts w:asciiTheme="majorHAnsi" w:hAnsiTheme="majorHAnsi"/>
        </w:rPr>
        <w:t xml:space="preserve">Communiquer à la demande </w:t>
      </w:r>
      <w:r>
        <w:rPr>
          <w:rFonts w:asciiTheme="majorHAnsi" w:hAnsiTheme="majorHAnsi"/>
        </w:rPr>
        <w:t>du Prestataire</w:t>
      </w:r>
      <w:r w:rsidRPr="00FC066B">
        <w:rPr>
          <w:rFonts w:asciiTheme="majorHAnsi" w:hAnsiTheme="majorHAnsi"/>
        </w:rPr>
        <w:t xml:space="preserve">, en temps utile, toute information nécessaire ou utile </w:t>
      </w:r>
      <w:r>
        <w:rPr>
          <w:rFonts w:asciiTheme="majorHAnsi" w:hAnsiTheme="majorHAnsi"/>
        </w:rPr>
        <w:t>au Prestataire</w:t>
      </w:r>
      <w:r w:rsidRPr="00FC066B">
        <w:rPr>
          <w:rFonts w:asciiTheme="majorHAnsi" w:hAnsiTheme="majorHAnsi"/>
        </w:rPr>
        <w:t xml:space="preserve"> pour la réalisation, l’installation et la Mise en Service de la Centrale ainsi que, le cas échéant, pour l’obtention et/ou la purge des autorisations </w:t>
      </w:r>
      <w:r w:rsidR="005607F2">
        <w:rPr>
          <w:rFonts w:asciiTheme="majorHAnsi" w:hAnsiTheme="majorHAnsi"/>
        </w:rPr>
        <w:t>administratives</w:t>
      </w:r>
      <w:r w:rsidR="005607F2" w:rsidRPr="00FC066B">
        <w:rPr>
          <w:rFonts w:asciiTheme="majorHAnsi" w:hAnsiTheme="majorHAnsi"/>
        </w:rPr>
        <w:t xml:space="preserve"> </w:t>
      </w:r>
      <w:r w:rsidRPr="00FC066B">
        <w:rPr>
          <w:rFonts w:asciiTheme="majorHAnsi" w:hAnsiTheme="majorHAnsi"/>
        </w:rPr>
        <w:t xml:space="preserve">restant à obtenir et/ou purger en vue de la réalisation du Projet dont </w:t>
      </w:r>
      <w:r>
        <w:rPr>
          <w:rFonts w:asciiTheme="majorHAnsi" w:hAnsiTheme="majorHAnsi"/>
        </w:rPr>
        <w:t>le Client</w:t>
      </w:r>
      <w:r w:rsidRPr="00FC066B">
        <w:rPr>
          <w:rFonts w:asciiTheme="majorHAnsi" w:hAnsiTheme="majorHAnsi"/>
        </w:rPr>
        <w:t xml:space="preserve"> aurait connaissance ;</w:t>
      </w:r>
    </w:p>
    <w:p w14:paraId="3015CA02" w14:textId="2323A56D" w:rsidR="00FC066B" w:rsidRPr="00FC066B" w:rsidRDefault="00FC066B" w:rsidP="00FC066B">
      <w:pPr>
        <w:pStyle w:val="Paragraphedeliste"/>
        <w:numPr>
          <w:ilvl w:val="0"/>
          <w:numId w:val="1"/>
        </w:numPr>
        <w:jc w:val="both"/>
        <w:rPr>
          <w:rFonts w:asciiTheme="majorHAnsi" w:hAnsiTheme="majorHAnsi"/>
        </w:rPr>
      </w:pPr>
      <w:r w:rsidRPr="00FC066B">
        <w:rPr>
          <w:rFonts w:asciiTheme="majorHAnsi" w:hAnsiTheme="majorHAnsi"/>
        </w:rPr>
        <w:t xml:space="preserve">Payer </w:t>
      </w:r>
      <w:r>
        <w:rPr>
          <w:rFonts w:asciiTheme="majorHAnsi" w:hAnsiTheme="majorHAnsi"/>
        </w:rPr>
        <w:t>au Prestataire</w:t>
      </w:r>
      <w:r w:rsidRPr="00FC066B">
        <w:rPr>
          <w:rFonts w:asciiTheme="majorHAnsi" w:hAnsiTheme="majorHAnsi"/>
        </w:rPr>
        <w:t xml:space="preserve"> le Prix stipulé conformément au Contrat et suivant l'échéancier convenu figurant en Annexe </w:t>
      </w:r>
      <w:r w:rsidR="00186C22">
        <w:rPr>
          <w:rFonts w:asciiTheme="majorHAnsi" w:hAnsiTheme="majorHAnsi"/>
        </w:rPr>
        <w:t>5</w:t>
      </w:r>
      <w:r w:rsidRPr="00FC066B">
        <w:rPr>
          <w:rFonts w:asciiTheme="majorHAnsi" w:hAnsiTheme="majorHAnsi"/>
        </w:rPr>
        <w:t xml:space="preserve"> des présentes ; et</w:t>
      </w:r>
    </w:p>
    <w:p w14:paraId="4EF37AC7" w14:textId="77777777" w:rsidR="00FC066B" w:rsidRPr="00FC066B" w:rsidRDefault="00FC066B" w:rsidP="00FC066B">
      <w:pPr>
        <w:pStyle w:val="Paragraphedeliste"/>
        <w:numPr>
          <w:ilvl w:val="0"/>
          <w:numId w:val="1"/>
        </w:numPr>
        <w:jc w:val="both"/>
        <w:rPr>
          <w:rFonts w:asciiTheme="majorHAnsi" w:hAnsiTheme="majorHAnsi"/>
        </w:rPr>
      </w:pPr>
      <w:r w:rsidRPr="00FC066B">
        <w:rPr>
          <w:rFonts w:asciiTheme="majorHAnsi" w:hAnsiTheme="majorHAnsi"/>
        </w:rPr>
        <w:t xml:space="preserve">Collaborer avec </w:t>
      </w:r>
      <w:r>
        <w:rPr>
          <w:rFonts w:asciiTheme="majorHAnsi" w:hAnsiTheme="majorHAnsi"/>
        </w:rPr>
        <w:t>le Prestataire</w:t>
      </w:r>
      <w:r w:rsidRPr="00FC066B">
        <w:rPr>
          <w:rFonts w:asciiTheme="majorHAnsi" w:hAnsiTheme="majorHAnsi"/>
        </w:rPr>
        <w:t xml:space="preserve"> de manière efficace afin de faciliter l’exécution par ce dernier de ses obligations au titre du Contrat</w:t>
      </w:r>
      <w:r>
        <w:rPr>
          <w:rFonts w:asciiTheme="majorHAnsi" w:hAnsiTheme="majorHAnsi"/>
        </w:rPr>
        <w:t>.</w:t>
      </w:r>
    </w:p>
    <w:p w14:paraId="2D07601C" w14:textId="77777777" w:rsidR="00536CC2" w:rsidRDefault="00536CC2">
      <w:pPr>
        <w:rPr>
          <w:rFonts w:asciiTheme="majorHAnsi" w:hAnsiTheme="majorHAnsi"/>
        </w:rPr>
      </w:pPr>
    </w:p>
    <w:p w14:paraId="624808DC" w14:textId="2C7C7962" w:rsidR="001E1DD8" w:rsidRDefault="001E1DD8">
      <w:pPr>
        <w:rPr>
          <w:rFonts w:asciiTheme="majorHAnsi" w:hAnsiTheme="majorHAnsi"/>
        </w:rPr>
      </w:pPr>
      <w:r>
        <w:rPr>
          <w:rFonts w:asciiTheme="majorHAnsi" w:hAnsiTheme="majorHAnsi"/>
        </w:rPr>
        <w:br w:type="page"/>
      </w:r>
    </w:p>
    <w:p w14:paraId="0088C60E" w14:textId="77777777" w:rsidR="0079766D" w:rsidRDefault="0079766D" w:rsidP="00B66BF7">
      <w:pPr>
        <w:pStyle w:val="Titre1"/>
      </w:pPr>
      <w:bookmarkStart w:id="15" w:name="_Toc35962293"/>
      <w:r>
        <w:lastRenderedPageBreak/>
        <w:t>MISE EN SERVICE ET ESSAIS DE PERFORMANCE</w:t>
      </w:r>
      <w:bookmarkEnd w:id="15"/>
    </w:p>
    <w:p w14:paraId="1A22AA4E" w14:textId="77777777" w:rsidR="0079766D" w:rsidRDefault="0079766D" w:rsidP="0079766D">
      <w:pPr>
        <w:jc w:val="both"/>
        <w:rPr>
          <w:rFonts w:asciiTheme="majorHAnsi" w:hAnsiTheme="majorHAnsi"/>
        </w:rPr>
      </w:pPr>
    </w:p>
    <w:p w14:paraId="3EEC340D" w14:textId="176051CD" w:rsidR="0079766D" w:rsidRDefault="0079766D" w:rsidP="0079766D">
      <w:pPr>
        <w:pStyle w:val="Titre2"/>
        <w:numPr>
          <w:ilvl w:val="1"/>
          <w:numId w:val="2"/>
        </w:numPr>
      </w:pPr>
      <w:bookmarkStart w:id="16" w:name="_Ref27399932"/>
      <w:bookmarkStart w:id="17" w:name="_Toc35962294"/>
      <w:r>
        <w:t>Réception Mécanique</w:t>
      </w:r>
      <w:bookmarkEnd w:id="17"/>
    </w:p>
    <w:p w14:paraId="0695A12B" w14:textId="77777777" w:rsidR="0079766D" w:rsidRDefault="0079766D" w:rsidP="0079766D">
      <w:pPr>
        <w:rPr>
          <w:rFonts w:asciiTheme="majorHAnsi" w:hAnsiTheme="majorHAnsi"/>
        </w:rPr>
      </w:pPr>
    </w:p>
    <w:p w14:paraId="3554A086" w14:textId="46E01AE9" w:rsidR="0079766D" w:rsidRDefault="0079766D" w:rsidP="0079766D">
      <w:pPr>
        <w:jc w:val="both"/>
        <w:rPr>
          <w:rFonts w:asciiTheme="majorHAnsi" w:hAnsiTheme="majorHAnsi"/>
        </w:rPr>
      </w:pPr>
      <w:r w:rsidRPr="004929D8">
        <w:rPr>
          <w:rFonts w:asciiTheme="majorHAnsi" w:hAnsiTheme="majorHAnsi"/>
        </w:rPr>
        <w:t xml:space="preserve">Avant la Mise en Service de la Centrale, le Prestaire devra </w:t>
      </w:r>
      <w:r w:rsidRPr="00850903">
        <w:rPr>
          <w:rFonts w:asciiTheme="majorHAnsi" w:hAnsiTheme="majorHAnsi"/>
        </w:rPr>
        <w:t>effectuer</w:t>
      </w:r>
      <w:r w:rsidRPr="004929D8">
        <w:rPr>
          <w:rFonts w:asciiTheme="majorHAnsi" w:hAnsiTheme="majorHAnsi"/>
        </w:rPr>
        <w:t xml:space="preserve"> les </w:t>
      </w:r>
      <w:r w:rsidR="003F5FCC">
        <w:rPr>
          <w:rFonts w:asciiTheme="majorHAnsi" w:hAnsiTheme="majorHAnsi"/>
        </w:rPr>
        <w:t>contrôles et essais préalables à la Réception Mécanique et à la mise sous tension de la Centrale</w:t>
      </w:r>
      <w:r>
        <w:rPr>
          <w:rFonts w:asciiTheme="majorHAnsi" w:hAnsiTheme="majorHAnsi"/>
        </w:rPr>
        <w:t xml:space="preserve"> tels que décrits à l’Annexe 6 et comprenant : </w:t>
      </w:r>
    </w:p>
    <w:p w14:paraId="5EB055B8" w14:textId="2C97F59C" w:rsidR="003F5FCC" w:rsidRDefault="005D2519" w:rsidP="003F5FCC">
      <w:pPr>
        <w:pStyle w:val="Paragraphedeliste"/>
        <w:numPr>
          <w:ilvl w:val="0"/>
          <w:numId w:val="1"/>
        </w:numPr>
        <w:jc w:val="both"/>
        <w:rPr>
          <w:rFonts w:asciiTheme="majorHAnsi" w:hAnsiTheme="majorHAnsi"/>
        </w:rPr>
      </w:pPr>
      <w:r>
        <w:rPr>
          <w:rFonts w:asciiTheme="majorHAnsi" w:hAnsiTheme="majorHAnsi"/>
        </w:rPr>
        <w:t>La remise des documents et u</w:t>
      </w:r>
      <w:r w:rsidR="003F5FCC">
        <w:rPr>
          <w:rFonts w:asciiTheme="majorHAnsi" w:hAnsiTheme="majorHAnsi"/>
        </w:rPr>
        <w:t>ne inspection visuelle détaillée de la Centrale telle que décrite à l’Annexe 6</w:t>
      </w:r>
      <w:r w:rsidR="00A7009B">
        <w:rPr>
          <w:rFonts w:asciiTheme="majorHAnsi" w:hAnsiTheme="majorHAnsi"/>
        </w:rPr>
        <w:t> ;</w:t>
      </w:r>
    </w:p>
    <w:p w14:paraId="0A9F0D79" w14:textId="19761E63" w:rsidR="0079766D" w:rsidRDefault="0079766D" w:rsidP="0079766D">
      <w:pPr>
        <w:pStyle w:val="Paragraphedeliste"/>
        <w:numPr>
          <w:ilvl w:val="0"/>
          <w:numId w:val="1"/>
        </w:numPr>
        <w:jc w:val="both"/>
        <w:rPr>
          <w:rFonts w:asciiTheme="majorHAnsi" w:hAnsiTheme="majorHAnsi"/>
        </w:rPr>
      </w:pPr>
      <w:r>
        <w:rPr>
          <w:rFonts w:asciiTheme="majorHAnsi" w:hAnsiTheme="majorHAnsi"/>
        </w:rPr>
        <w:t>Les</w:t>
      </w:r>
      <w:r w:rsidR="003F5FCC">
        <w:rPr>
          <w:rFonts w:asciiTheme="majorHAnsi" w:hAnsiTheme="majorHAnsi"/>
        </w:rPr>
        <w:t xml:space="preserve"> tests et</w:t>
      </w:r>
      <w:r>
        <w:rPr>
          <w:rFonts w:asciiTheme="majorHAnsi" w:hAnsiTheme="majorHAnsi"/>
        </w:rPr>
        <w:t xml:space="preserve"> e</w:t>
      </w:r>
      <w:r w:rsidRPr="004929D8">
        <w:rPr>
          <w:rFonts w:asciiTheme="majorHAnsi" w:hAnsiTheme="majorHAnsi"/>
        </w:rPr>
        <w:t>ssais de l</w:t>
      </w:r>
      <w:r>
        <w:rPr>
          <w:rFonts w:asciiTheme="majorHAnsi" w:hAnsiTheme="majorHAnsi"/>
        </w:rPr>
        <w:t xml:space="preserve">a Centrale </w:t>
      </w:r>
      <w:r w:rsidRPr="004929D8">
        <w:rPr>
          <w:rFonts w:asciiTheme="majorHAnsi" w:hAnsiTheme="majorHAnsi"/>
        </w:rPr>
        <w:t xml:space="preserve">conformément </w:t>
      </w:r>
      <w:r>
        <w:rPr>
          <w:rFonts w:asciiTheme="majorHAnsi" w:hAnsiTheme="majorHAnsi"/>
        </w:rPr>
        <w:t xml:space="preserve">à </w:t>
      </w:r>
      <w:r w:rsidRPr="004929D8">
        <w:rPr>
          <w:rFonts w:asciiTheme="majorHAnsi" w:hAnsiTheme="majorHAnsi"/>
        </w:rPr>
        <w:t xml:space="preserve">la norme </w:t>
      </w:r>
      <w:r>
        <w:rPr>
          <w:rFonts w:asciiTheme="majorHAnsi" w:hAnsiTheme="majorHAnsi"/>
        </w:rPr>
        <w:t>IEC</w:t>
      </w:r>
      <w:r w:rsidRPr="004929D8">
        <w:rPr>
          <w:rFonts w:asciiTheme="majorHAnsi" w:hAnsiTheme="majorHAnsi"/>
        </w:rPr>
        <w:t xml:space="preserve"> 62446</w:t>
      </w:r>
      <w:r>
        <w:rPr>
          <w:rFonts w:asciiTheme="majorHAnsi" w:hAnsiTheme="majorHAnsi"/>
        </w:rPr>
        <w:t> :</w:t>
      </w:r>
      <w:r w:rsidRPr="004929D8">
        <w:rPr>
          <w:rFonts w:asciiTheme="majorHAnsi" w:hAnsiTheme="majorHAnsi"/>
        </w:rPr>
        <w:t xml:space="preserve"> </w:t>
      </w:r>
      <w:r>
        <w:rPr>
          <w:rFonts w:asciiTheme="majorHAnsi" w:hAnsiTheme="majorHAnsi"/>
        </w:rPr>
        <w:t>« </w:t>
      </w:r>
      <w:r w:rsidRPr="004929D8">
        <w:rPr>
          <w:rFonts w:asciiTheme="majorHAnsi" w:hAnsiTheme="majorHAnsi"/>
          <w:i/>
        </w:rPr>
        <w:t>Systèmes photovoltaïques raccordés au réseau - Exigences minimales pour la documentation du système, les essais de mise en service et l'inspection </w:t>
      </w:r>
      <w:r>
        <w:rPr>
          <w:rFonts w:asciiTheme="majorHAnsi" w:hAnsiTheme="majorHAnsi"/>
        </w:rPr>
        <w:t>»</w:t>
      </w:r>
      <w:r w:rsidR="003F5FCC">
        <w:rPr>
          <w:rFonts w:asciiTheme="majorHAnsi" w:hAnsiTheme="majorHAnsi"/>
        </w:rPr>
        <w:t xml:space="preserve"> et à l’Annexe 6</w:t>
      </w:r>
      <w:r w:rsidRPr="004929D8">
        <w:rPr>
          <w:rFonts w:asciiTheme="majorHAnsi" w:hAnsiTheme="majorHAnsi"/>
        </w:rPr>
        <w:t xml:space="preserve">. </w:t>
      </w:r>
    </w:p>
    <w:p w14:paraId="00D059D6" w14:textId="2A5B8132" w:rsidR="0079766D" w:rsidRDefault="0079766D" w:rsidP="000420E6">
      <w:pPr>
        <w:pStyle w:val="Paragraphedeliste"/>
        <w:jc w:val="both"/>
        <w:rPr>
          <w:rFonts w:asciiTheme="majorHAnsi" w:hAnsiTheme="majorHAnsi"/>
        </w:rPr>
      </w:pPr>
    </w:p>
    <w:p w14:paraId="5413095C" w14:textId="768046FA" w:rsidR="0079766D" w:rsidRDefault="005437A3" w:rsidP="0079766D">
      <w:pPr>
        <w:jc w:val="both"/>
        <w:rPr>
          <w:rFonts w:asciiTheme="majorHAnsi" w:hAnsiTheme="majorHAnsi"/>
        </w:rPr>
      </w:pPr>
      <w:r>
        <w:rPr>
          <w:rFonts w:asciiTheme="majorHAnsi" w:hAnsiTheme="majorHAnsi"/>
        </w:rPr>
        <w:t xml:space="preserve">Le Client délivrera un </w:t>
      </w:r>
      <w:r w:rsidR="009D1AEA">
        <w:rPr>
          <w:rFonts w:asciiTheme="majorHAnsi" w:hAnsiTheme="majorHAnsi"/>
        </w:rPr>
        <w:t>c</w:t>
      </w:r>
      <w:r>
        <w:rPr>
          <w:rFonts w:asciiTheme="majorHAnsi" w:hAnsiTheme="majorHAnsi"/>
        </w:rPr>
        <w:t xml:space="preserve">ertificat de Réception Mécanique </w:t>
      </w:r>
      <w:r w:rsidRPr="00EE388C">
        <w:rPr>
          <w:rFonts w:asciiTheme="majorHAnsi" w:hAnsiTheme="majorHAnsi"/>
        </w:rPr>
        <w:t xml:space="preserve">conformément </w:t>
      </w:r>
      <w:r w:rsidRPr="00B81A95">
        <w:rPr>
          <w:rFonts w:asciiTheme="majorHAnsi" w:hAnsiTheme="majorHAnsi"/>
        </w:rPr>
        <w:t>à l’Annex</w:t>
      </w:r>
      <w:r w:rsidR="008E10C9" w:rsidRPr="00B81A95">
        <w:rPr>
          <w:rFonts w:asciiTheme="majorHAnsi" w:hAnsiTheme="majorHAnsi"/>
        </w:rPr>
        <w:t>e</w:t>
      </w:r>
      <w:r w:rsidRPr="00B81A95">
        <w:rPr>
          <w:rFonts w:asciiTheme="majorHAnsi" w:hAnsiTheme="majorHAnsi"/>
        </w:rPr>
        <w:t xml:space="preserve"> </w:t>
      </w:r>
      <w:r w:rsidR="00B509B9" w:rsidRPr="00EE388C">
        <w:rPr>
          <w:rFonts w:asciiTheme="majorHAnsi" w:hAnsiTheme="majorHAnsi"/>
        </w:rPr>
        <w:t xml:space="preserve">3 </w:t>
      </w:r>
      <w:r w:rsidRPr="004F3E0E">
        <w:rPr>
          <w:rFonts w:asciiTheme="majorHAnsi" w:hAnsiTheme="majorHAnsi"/>
        </w:rPr>
        <w:t>dès lors</w:t>
      </w:r>
      <w:r>
        <w:rPr>
          <w:rFonts w:asciiTheme="majorHAnsi" w:hAnsiTheme="majorHAnsi"/>
        </w:rPr>
        <w:t xml:space="preserve"> que : </w:t>
      </w:r>
    </w:p>
    <w:p w14:paraId="412AF509" w14:textId="322FCCE6" w:rsidR="003F5FCC" w:rsidRPr="003F5FCC" w:rsidRDefault="003F5FCC" w:rsidP="00B81A95">
      <w:pPr>
        <w:pStyle w:val="Paragraphedeliste"/>
        <w:numPr>
          <w:ilvl w:val="0"/>
          <w:numId w:val="1"/>
        </w:numPr>
        <w:jc w:val="both"/>
        <w:rPr>
          <w:rFonts w:asciiTheme="majorHAnsi" w:hAnsiTheme="majorHAnsi"/>
        </w:rPr>
      </w:pPr>
      <w:bookmarkStart w:id="18" w:name="_Hlk31794618"/>
      <w:proofErr w:type="gramStart"/>
      <w:r w:rsidRPr="003F5FCC">
        <w:rPr>
          <w:rFonts w:asciiTheme="majorHAnsi" w:hAnsiTheme="majorHAnsi"/>
        </w:rPr>
        <w:t>l’ensemble</w:t>
      </w:r>
      <w:proofErr w:type="gramEnd"/>
      <w:r w:rsidRPr="003F5FCC">
        <w:rPr>
          <w:rFonts w:asciiTheme="majorHAnsi" w:hAnsiTheme="majorHAnsi"/>
        </w:rPr>
        <w:t xml:space="preserve"> des éléments et équipements de la Centrale ont été installés dans les conditions prévues au présent Contrat ; </w:t>
      </w:r>
    </w:p>
    <w:p w14:paraId="28072B6B" w14:textId="09090333" w:rsidR="003F5FCC" w:rsidRPr="003F5FCC" w:rsidRDefault="003F5FCC" w:rsidP="00B81A95">
      <w:pPr>
        <w:pStyle w:val="Paragraphedeliste"/>
        <w:numPr>
          <w:ilvl w:val="0"/>
          <w:numId w:val="1"/>
        </w:numPr>
        <w:jc w:val="both"/>
        <w:rPr>
          <w:rFonts w:asciiTheme="majorHAnsi" w:hAnsiTheme="majorHAnsi"/>
        </w:rPr>
      </w:pPr>
      <w:proofErr w:type="gramStart"/>
      <w:r w:rsidRPr="003F5FCC">
        <w:rPr>
          <w:rFonts w:asciiTheme="majorHAnsi" w:hAnsiTheme="majorHAnsi"/>
        </w:rPr>
        <w:t>les</w:t>
      </w:r>
      <w:proofErr w:type="gramEnd"/>
      <w:r w:rsidRPr="003F5FCC">
        <w:rPr>
          <w:rFonts w:asciiTheme="majorHAnsi" w:hAnsiTheme="majorHAnsi"/>
        </w:rPr>
        <w:t xml:space="preserve"> contrôles et essais préalables à la mise sous tension de la Centrale ont été réalisés conformément à l’Annexe 6</w:t>
      </w:r>
      <w:r w:rsidR="005437A3">
        <w:rPr>
          <w:rFonts w:asciiTheme="majorHAnsi" w:hAnsiTheme="majorHAnsi"/>
        </w:rPr>
        <w:t xml:space="preserve"> et </w:t>
      </w:r>
      <w:r w:rsidRPr="00B81A95">
        <w:rPr>
          <w:rFonts w:asciiTheme="majorHAnsi" w:hAnsiTheme="majorHAnsi"/>
        </w:rPr>
        <w:t>avec succès</w:t>
      </w:r>
      <w:r w:rsidR="00A7009B">
        <w:rPr>
          <w:rFonts w:asciiTheme="majorHAnsi" w:hAnsiTheme="majorHAnsi"/>
        </w:rPr>
        <w:t> ;</w:t>
      </w:r>
    </w:p>
    <w:p w14:paraId="361976D9" w14:textId="1690D402" w:rsidR="003F5FCC" w:rsidRPr="003F5FCC" w:rsidRDefault="003F5FCC" w:rsidP="00B81A95">
      <w:pPr>
        <w:pStyle w:val="Paragraphedeliste"/>
        <w:numPr>
          <w:ilvl w:val="0"/>
          <w:numId w:val="1"/>
        </w:numPr>
        <w:jc w:val="both"/>
        <w:rPr>
          <w:rFonts w:asciiTheme="majorHAnsi" w:hAnsiTheme="majorHAnsi"/>
        </w:rPr>
      </w:pPr>
      <w:proofErr w:type="gramStart"/>
      <w:r w:rsidRPr="003F5FCC">
        <w:rPr>
          <w:rFonts w:asciiTheme="majorHAnsi" w:hAnsiTheme="majorHAnsi"/>
        </w:rPr>
        <w:t>les</w:t>
      </w:r>
      <w:proofErr w:type="gramEnd"/>
      <w:r w:rsidRPr="003F5FCC">
        <w:rPr>
          <w:rFonts w:asciiTheme="majorHAnsi" w:hAnsiTheme="majorHAnsi"/>
        </w:rPr>
        <w:t xml:space="preserve"> désordres mineurs dans les Travaux, le cas échéant, n’affectent pas le fonctionnement, la sécurité ou la pérennité de la Centrale</w:t>
      </w:r>
      <w:r w:rsidR="00A7009B">
        <w:rPr>
          <w:rFonts w:asciiTheme="majorHAnsi" w:hAnsiTheme="majorHAnsi"/>
        </w:rPr>
        <w:t> ;</w:t>
      </w:r>
    </w:p>
    <w:p w14:paraId="2FB38F25" w14:textId="66A0A0A1" w:rsidR="003F5FCC" w:rsidRDefault="003F5FCC" w:rsidP="00B81A95">
      <w:pPr>
        <w:pStyle w:val="Paragraphedeliste"/>
        <w:numPr>
          <w:ilvl w:val="0"/>
          <w:numId w:val="1"/>
        </w:numPr>
        <w:jc w:val="both"/>
        <w:rPr>
          <w:rFonts w:asciiTheme="majorHAnsi" w:hAnsiTheme="majorHAnsi"/>
        </w:rPr>
      </w:pPr>
      <w:proofErr w:type="gramStart"/>
      <w:r w:rsidRPr="003F5FCC">
        <w:rPr>
          <w:rFonts w:asciiTheme="majorHAnsi" w:hAnsiTheme="majorHAnsi"/>
        </w:rPr>
        <w:t>la</w:t>
      </w:r>
      <w:proofErr w:type="gramEnd"/>
      <w:r w:rsidRPr="003F5FCC">
        <w:rPr>
          <w:rFonts w:asciiTheme="majorHAnsi" w:hAnsiTheme="majorHAnsi"/>
        </w:rPr>
        <w:t xml:space="preserve"> Centrale est prête pour fonctionner et pour être soumis aux Essais de Mise en Service, sous réserve du raccordement de la Centrale au réseau électrique.</w:t>
      </w:r>
    </w:p>
    <w:bookmarkEnd w:id="18"/>
    <w:p w14:paraId="2F1474E9" w14:textId="30AC0811" w:rsidR="0079766D" w:rsidRPr="004929D8" w:rsidRDefault="0079766D" w:rsidP="0079766D"/>
    <w:p w14:paraId="3ED5CD5C" w14:textId="77777777" w:rsidR="0079766D" w:rsidRDefault="0079766D" w:rsidP="0079766D">
      <w:pPr>
        <w:pStyle w:val="Titre2"/>
        <w:numPr>
          <w:ilvl w:val="1"/>
          <w:numId w:val="2"/>
        </w:numPr>
      </w:pPr>
      <w:bookmarkStart w:id="19" w:name="_Toc35962295"/>
      <w:r>
        <w:t>Mise en Service</w:t>
      </w:r>
      <w:bookmarkEnd w:id="16"/>
      <w:bookmarkEnd w:id="19"/>
    </w:p>
    <w:p w14:paraId="034D084E" w14:textId="77777777" w:rsidR="00654CDF" w:rsidRDefault="00654CDF" w:rsidP="0079766D">
      <w:pPr>
        <w:jc w:val="both"/>
        <w:rPr>
          <w:rFonts w:asciiTheme="majorHAnsi" w:hAnsiTheme="majorHAnsi"/>
        </w:rPr>
      </w:pPr>
    </w:p>
    <w:p w14:paraId="095DE5D1" w14:textId="5CB61BF7" w:rsidR="0079766D" w:rsidRPr="00AA01AC" w:rsidRDefault="008A6CE3" w:rsidP="0079766D">
      <w:pPr>
        <w:jc w:val="both"/>
        <w:rPr>
          <w:rFonts w:asciiTheme="majorHAnsi" w:hAnsiTheme="majorHAnsi"/>
        </w:rPr>
      </w:pPr>
      <w:r>
        <w:rPr>
          <w:rFonts w:asciiTheme="majorHAnsi" w:hAnsiTheme="majorHAnsi"/>
        </w:rPr>
        <w:t xml:space="preserve">Une fois la Réception Mécanique prononcée, le </w:t>
      </w:r>
      <w:r w:rsidR="0079766D">
        <w:rPr>
          <w:rFonts w:asciiTheme="majorHAnsi" w:hAnsiTheme="majorHAnsi"/>
        </w:rPr>
        <w:t>Prestataire</w:t>
      </w:r>
      <w:r w:rsidR="0079766D" w:rsidRPr="00AA01AC">
        <w:rPr>
          <w:rFonts w:asciiTheme="majorHAnsi" w:hAnsiTheme="majorHAnsi"/>
        </w:rPr>
        <w:t xml:space="preserve"> procédera à la </w:t>
      </w:r>
      <w:r w:rsidR="00654CDF">
        <w:rPr>
          <w:rFonts w:asciiTheme="majorHAnsi" w:hAnsiTheme="majorHAnsi"/>
        </w:rPr>
        <w:t>M</w:t>
      </w:r>
      <w:r w:rsidR="00654CDF" w:rsidRPr="00AA01AC">
        <w:rPr>
          <w:rFonts w:asciiTheme="majorHAnsi" w:hAnsiTheme="majorHAnsi"/>
        </w:rPr>
        <w:t xml:space="preserve">ise </w:t>
      </w:r>
      <w:r w:rsidR="00654CDF">
        <w:rPr>
          <w:rFonts w:asciiTheme="majorHAnsi" w:hAnsiTheme="majorHAnsi"/>
        </w:rPr>
        <w:t>en Service</w:t>
      </w:r>
      <w:r w:rsidR="0079766D" w:rsidRPr="00AA01AC">
        <w:rPr>
          <w:rFonts w:asciiTheme="majorHAnsi" w:hAnsiTheme="majorHAnsi"/>
        </w:rPr>
        <w:t xml:space="preserve"> de l'</w:t>
      </w:r>
      <w:r w:rsidR="0079766D">
        <w:rPr>
          <w:rFonts w:asciiTheme="majorHAnsi" w:hAnsiTheme="majorHAnsi"/>
        </w:rPr>
        <w:t>i</w:t>
      </w:r>
      <w:r w:rsidR="0079766D" w:rsidRPr="00AA01AC">
        <w:rPr>
          <w:rFonts w:asciiTheme="majorHAnsi" w:hAnsiTheme="majorHAnsi"/>
        </w:rPr>
        <w:t xml:space="preserve">nstallation en présence du </w:t>
      </w:r>
      <w:r w:rsidR="0079766D">
        <w:rPr>
          <w:rFonts w:asciiTheme="majorHAnsi" w:hAnsiTheme="majorHAnsi"/>
        </w:rPr>
        <w:t>Client</w:t>
      </w:r>
      <w:r w:rsidR="0079766D" w:rsidRPr="00AA01AC">
        <w:rPr>
          <w:rFonts w:asciiTheme="majorHAnsi" w:hAnsiTheme="majorHAnsi"/>
        </w:rPr>
        <w:t xml:space="preserve"> </w:t>
      </w:r>
      <w:r w:rsidR="00EE388C">
        <w:rPr>
          <w:rFonts w:asciiTheme="majorHAnsi" w:hAnsiTheme="majorHAnsi"/>
        </w:rPr>
        <w:t xml:space="preserve">[et/ou de son représentant] </w:t>
      </w:r>
      <w:r w:rsidR="00654CDF">
        <w:rPr>
          <w:rFonts w:asciiTheme="majorHAnsi" w:hAnsiTheme="majorHAnsi"/>
        </w:rPr>
        <w:t xml:space="preserve">et de la STEG </w:t>
      </w:r>
      <w:r w:rsidR="0079766D" w:rsidRPr="00AA01AC">
        <w:rPr>
          <w:rFonts w:asciiTheme="majorHAnsi" w:hAnsiTheme="majorHAnsi"/>
        </w:rPr>
        <w:t xml:space="preserve">et </w:t>
      </w:r>
      <w:r w:rsidR="00654CDF">
        <w:rPr>
          <w:rFonts w:asciiTheme="majorHAnsi" w:hAnsiTheme="majorHAnsi"/>
        </w:rPr>
        <w:t xml:space="preserve">conformément </w:t>
      </w:r>
      <w:r w:rsidR="00EE388C">
        <w:rPr>
          <w:rFonts w:asciiTheme="majorHAnsi" w:hAnsiTheme="majorHAnsi"/>
        </w:rPr>
        <w:t xml:space="preserve">aux Essais de Mise en Service définis </w:t>
      </w:r>
      <w:r w:rsidR="00654CDF">
        <w:rPr>
          <w:rFonts w:asciiTheme="majorHAnsi" w:hAnsiTheme="majorHAnsi"/>
        </w:rPr>
        <w:t>à l’Annexe 6.</w:t>
      </w:r>
      <w:r w:rsidR="00654CDF" w:rsidRPr="006206C6">
        <w:t xml:space="preserve"> </w:t>
      </w:r>
    </w:p>
    <w:p w14:paraId="757436D5" w14:textId="77777777" w:rsidR="00EE388C" w:rsidRDefault="00EE388C" w:rsidP="00EE388C">
      <w:pPr>
        <w:jc w:val="both"/>
        <w:rPr>
          <w:rFonts w:asciiTheme="majorHAnsi" w:hAnsiTheme="majorHAnsi"/>
        </w:rPr>
      </w:pPr>
      <w:r>
        <w:rPr>
          <w:rFonts w:asciiTheme="majorHAnsi" w:hAnsiTheme="majorHAnsi"/>
        </w:rPr>
        <w:t>Le Client, le Prestataire et la STEG</w:t>
      </w:r>
      <w:r w:rsidRPr="00AA01AC">
        <w:rPr>
          <w:rFonts w:asciiTheme="majorHAnsi" w:hAnsiTheme="majorHAnsi"/>
        </w:rPr>
        <w:t xml:space="preserve"> établiront un </w:t>
      </w:r>
      <w:r>
        <w:rPr>
          <w:rFonts w:asciiTheme="majorHAnsi" w:hAnsiTheme="majorHAnsi"/>
        </w:rPr>
        <w:t>p</w:t>
      </w:r>
      <w:r w:rsidRPr="00AA01AC">
        <w:rPr>
          <w:rFonts w:asciiTheme="majorHAnsi" w:hAnsiTheme="majorHAnsi"/>
        </w:rPr>
        <w:t xml:space="preserve">rocès-verbal de Mise en Service daté du jour de cette </w:t>
      </w:r>
      <w:r>
        <w:rPr>
          <w:rFonts w:asciiTheme="majorHAnsi" w:hAnsiTheme="majorHAnsi"/>
        </w:rPr>
        <w:t>M</w:t>
      </w:r>
      <w:r w:rsidRPr="00AA01AC">
        <w:rPr>
          <w:rFonts w:asciiTheme="majorHAnsi" w:hAnsiTheme="majorHAnsi"/>
        </w:rPr>
        <w:t xml:space="preserve">ise en </w:t>
      </w:r>
      <w:r>
        <w:rPr>
          <w:rFonts w:asciiTheme="majorHAnsi" w:hAnsiTheme="majorHAnsi"/>
        </w:rPr>
        <w:t>S</w:t>
      </w:r>
      <w:r w:rsidRPr="00AA01AC">
        <w:rPr>
          <w:rFonts w:asciiTheme="majorHAnsi" w:hAnsiTheme="majorHAnsi"/>
        </w:rPr>
        <w:t>ervice.</w:t>
      </w:r>
    </w:p>
    <w:p w14:paraId="0B90745C" w14:textId="77777777" w:rsidR="0079766D" w:rsidRDefault="0079766D" w:rsidP="0079766D">
      <w:pPr>
        <w:jc w:val="both"/>
        <w:rPr>
          <w:rFonts w:asciiTheme="majorHAnsi" w:hAnsiTheme="majorHAnsi"/>
        </w:rPr>
      </w:pPr>
    </w:p>
    <w:p w14:paraId="3FCCA3BF" w14:textId="77777777" w:rsidR="0079766D" w:rsidRPr="00AA01AC" w:rsidRDefault="0079766D" w:rsidP="0079766D">
      <w:pPr>
        <w:pStyle w:val="Titre2"/>
        <w:numPr>
          <w:ilvl w:val="1"/>
          <w:numId w:val="2"/>
        </w:numPr>
      </w:pPr>
      <w:bookmarkStart w:id="20" w:name="_Toc35962296"/>
      <w:r w:rsidRPr="00AA01AC">
        <w:t>Essais de performance</w:t>
      </w:r>
      <w:bookmarkEnd w:id="20"/>
    </w:p>
    <w:p w14:paraId="28B2A450" w14:textId="77777777" w:rsidR="0079766D" w:rsidRDefault="0079766D" w:rsidP="0079766D">
      <w:pPr>
        <w:jc w:val="both"/>
        <w:rPr>
          <w:rFonts w:asciiTheme="majorHAnsi" w:hAnsiTheme="majorHAnsi"/>
        </w:rPr>
      </w:pPr>
    </w:p>
    <w:p w14:paraId="6856674E" w14:textId="7BE98476" w:rsidR="0079766D" w:rsidRDefault="003D7475" w:rsidP="0079766D">
      <w:pPr>
        <w:jc w:val="both"/>
        <w:rPr>
          <w:rFonts w:asciiTheme="majorHAnsi" w:hAnsiTheme="majorHAnsi"/>
        </w:rPr>
      </w:pPr>
      <w:r>
        <w:rPr>
          <w:rFonts w:asciiTheme="majorHAnsi" w:hAnsiTheme="majorHAnsi"/>
        </w:rPr>
        <w:t>A l’issue des Essais de Mise en Service, le Prestataire réalisera</w:t>
      </w:r>
      <w:r w:rsidRPr="00B66BF7">
        <w:rPr>
          <w:rFonts w:asciiTheme="majorHAnsi" w:hAnsiTheme="majorHAnsi"/>
        </w:rPr>
        <w:t xml:space="preserve"> </w:t>
      </w:r>
      <w:r w:rsidR="00EE388C" w:rsidRPr="00B66BF7">
        <w:rPr>
          <w:rFonts w:asciiTheme="majorHAnsi" w:hAnsiTheme="majorHAnsi"/>
        </w:rPr>
        <w:t xml:space="preserve">tout d’abord </w:t>
      </w:r>
      <w:r w:rsidRPr="003D7475">
        <w:rPr>
          <w:rFonts w:asciiTheme="majorHAnsi" w:hAnsiTheme="majorHAnsi"/>
        </w:rPr>
        <w:t>les Essais de Performance</w:t>
      </w:r>
      <w:r>
        <w:rPr>
          <w:rFonts w:asciiTheme="majorHAnsi" w:hAnsiTheme="majorHAnsi"/>
        </w:rPr>
        <w:t xml:space="preserve"> de courte durée conformément à l’Annexe 6.  </w:t>
      </w:r>
      <w:r w:rsidR="0079766D" w:rsidRPr="00AA01AC">
        <w:rPr>
          <w:rFonts w:asciiTheme="majorHAnsi" w:hAnsiTheme="majorHAnsi"/>
        </w:rPr>
        <w:t xml:space="preserve">La Centrale devra présenter un Ratio de Performance (PR) supérieur </w:t>
      </w:r>
      <w:r w:rsidR="0079766D">
        <w:rPr>
          <w:rFonts w:asciiTheme="majorHAnsi" w:hAnsiTheme="majorHAnsi"/>
        </w:rPr>
        <w:t>aux valeurs prévues à l’Annexe 6</w:t>
      </w:r>
      <w:r>
        <w:rPr>
          <w:rFonts w:asciiTheme="majorHAnsi" w:hAnsiTheme="majorHAnsi"/>
        </w:rPr>
        <w:t xml:space="preserve"> </w:t>
      </w:r>
      <w:r w:rsidR="0079766D">
        <w:rPr>
          <w:rFonts w:asciiTheme="majorHAnsi" w:hAnsiTheme="majorHAnsi"/>
        </w:rPr>
        <w:t xml:space="preserve">dans le cadre des essais avant la Réception Provisoire. </w:t>
      </w:r>
    </w:p>
    <w:p w14:paraId="4F856DA1" w14:textId="50BC09DF" w:rsidR="003D7475" w:rsidRPr="00AA01AC" w:rsidRDefault="00EE388C" w:rsidP="0079766D">
      <w:pPr>
        <w:jc w:val="both"/>
        <w:rPr>
          <w:rFonts w:asciiTheme="majorHAnsi" w:hAnsiTheme="majorHAnsi"/>
        </w:rPr>
      </w:pPr>
      <w:r>
        <w:rPr>
          <w:rFonts w:asciiTheme="majorHAnsi" w:hAnsiTheme="majorHAnsi"/>
        </w:rPr>
        <w:t>Par la suite,</w:t>
      </w:r>
      <w:r w:rsidR="003D7475">
        <w:rPr>
          <w:rFonts w:asciiTheme="majorHAnsi" w:hAnsiTheme="majorHAnsi"/>
        </w:rPr>
        <w:t xml:space="preserve"> le Prestataire réalisera les Essais de Performance sur </w:t>
      </w:r>
      <w:r w:rsidRPr="00B66BF7">
        <w:rPr>
          <w:rFonts w:asciiTheme="majorHAnsi" w:hAnsiTheme="majorHAnsi"/>
          <w:i/>
          <w:iCs/>
        </w:rPr>
        <w:t>[</w:t>
      </w:r>
      <w:r w:rsidR="003D7475" w:rsidRPr="00B66BF7">
        <w:rPr>
          <w:rFonts w:asciiTheme="majorHAnsi" w:hAnsiTheme="majorHAnsi"/>
          <w:i/>
          <w:iCs/>
        </w:rPr>
        <w:t>douze</w:t>
      </w:r>
      <w:r w:rsidR="00B7770C" w:rsidRPr="00B66BF7">
        <w:rPr>
          <w:rFonts w:asciiTheme="majorHAnsi" w:hAnsiTheme="majorHAnsi"/>
          <w:i/>
          <w:iCs/>
        </w:rPr>
        <w:t xml:space="preserve"> ou vingt-quatre</w:t>
      </w:r>
      <w:r w:rsidRPr="00B66BF7">
        <w:rPr>
          <w:rFonts w:asciiTheme="majorHAnsi" w:hAnsiTheme="majorHAnsi"/>
          <w:i/>
          <w:iCs/>
        </w:rPr>
        <w:t>]</w:t>
      </w:r>
      <w:r w:rsidR="003D7475">
        <w:rPr>
          <w:rFonts w:asciiTheme="majorHAnsi" w:hAnsiTheme="majorHAnsi"/>
        </w:rPr>
        <w:t xml:space="preserve"> mois conformément à l’Annexe 6 dans le cadre </w:t>
      </w:r>
      <w:r w:rsidR="003D7475" w:rsidRPr="003D7475">
        <w:rPr>
          <w:rFonts w:asciiTheme="majorHAnsi" w:hAnsiTheme="majorHAnsi"/>
        </w:rPr>
        <w:t>des essais avant la Réception Définitive.</w:t>
      </w:r>
      <w:r w:rsidR="00E14DA9">
        <w:t xml:space="preserve"> </w:t>
      </w:r>
      <w:r w:rsidR="00E14DA9" w:rsidRPr="00E14DA9">
        <w:rPr>
          <w:rFonts w:asciiTheme="majorHAnsi" w:hAnsiTheme="majorHAnsi"/>
        </w:rPr>
        <w:t xml:space="preserve">La Centrale devra </w:t>
      </w:r>
      <w:r w:rsidR="00E14DA9">
        <w:rPr>
          <w:rFonts w:asciiTheme="majorHAnsi" w:hAnsiTheme="majorHAnsi"/>
        </w:rPr>
        <w:t xml:space="preserve">également </w:t>
      </w:r>
      <w:r w:rsidR="00E14DA9" w:rsidRPr="00E14DA9">
        <w:rPr>
          <w:rFonts w:asciiTheme="majorHAnsi" w:hAnsiTheme="majorHAnsi"/>
        </w:rPr>
        <w:t>présenter un Ratio de Performance (PR) supérieur aux valeurs prévues à l’Annexe 6</w:t>
      </w:r>
      <w:r w:rsidR="00E14DA9">
        <w:rPr>
          <w:rFonts w:asciiTheme="majorHAnsi" w:hAnsiTheme="majorHAnsi"/>
        </w:rPr>
        <w:t>.</w:t>
      </w:r>
    </w:p>
    <w:p w14:paraId="235D6852" w14:textId="12F3806F" w:rsidR="006F1F33" w:rsidRDefault="00E14DA9" w:rsidP="00E14DA9">
      <w:pPr>
        <w:jc w:val="both"/>
        <w:rPr>
          <w:rFonts w:asciiTheme="majorHAnsi" w:hAnsiTheme="majorHAnsi"/>
        </w:rPr>
      </w:pPr>
      <w:r w:rsidRPr="00BB5BFF">
        <w:rPr>
          <w:rFonts w:asciiTheme="majorHAnsi" w:hAnsiTheme="majorHAnsi"/>
        </w:rPr>
        <w:lastRenderedPageBreak/>
        <w:t>En cas de non atteinte du PR à la Réception Provisoire ou à la Réception Définitive, le Prestataire sera redevable des dommages et intérêts prévus à l’Annexe 6</w:t>
      </w:r>
      <w:r>
        <w:rPr>
          <w:rFonts w:asciiTheme="majorHAnsi" w:hAnsiTheme="majorHAnsi"/>
        </w:rPr>
        <w:t>.</w:t>
      </w:r>
    </w:p>
    <w:p w14:paraId="2292CCD0" w14:textId="77777777" w:rsidR="00E14DA9" w:rsidRPr="00BB5BFF" w:rsidRDefault="00E14DA9" w:rsidP="00BB5BFF">
      <w:pPr>
        <w:jc w:val="both"/>
        <w:rPr>
          <w:rFonts w:asciiTheme="majorHAnsi" w:hAnsiTheme="majorHAnsi"/>
        </w:rPr>
      </w:pPr>
    </w:p>
    <w:p w14:paraId="1570B7D8" w14:textId="56520382" w:rsidR="00346AA3" w:rsidRPr="00346AA3" w:rsidRDefault="004E4456" w:rsidP="00B66BF7">
      <w:pPr>
        <w:pStyle w:val="Titre1"/>
      </w:pPr>
      <w:bookmarkStart w:id="21" w:name="_Toc35962297"/>
      <w:r>
        <w:t>RECEPTION</w:t>
      </w:r>
      <w:bookmarkEnd w:id="21"/>
    </w:p>
    <w:p w14:paraId="12A1607F" w14:textId="276377DC" w:rsidR="00551EFE" w:rsidRDefault="00551EFE" w:rsidP="00346AA3"/>
    <w:p w14:paraId="2DFA021F" w14:textId="6DE732C5" w:rsidR="00D92817" w:rsidRDefault="001603A1" w:rsidP="00915218">
      <w:pPr>
        <w:pStyle w:val="Titre2"/>
        <w:numPr>
          <w:ilvl w:val="1"/>
          <w:numId w:val="2"/>
        </w:numPr>
      </w:pPr>
      <w:bookmarkStart w:id="22" w:name="_Ref27397280"/>
      <w:bookmarkStart w:id="23" w:name="_Toc35962298"/>
      <w:r>
        <w:t xml:space="preserve">Conditions de la </w:t>
      </w:r>
      <w:r w:rsidR="00D92817">
        <w:t>Réception</w:t>
      </w:r>
      <w:bookmarkEnd w:id="22"/>
      <w:r>
        <w:t xml:space="preserve"> Provisoire</w:t>
      </w:r>
      <w:bookmarkEnd w:id="23"/>
    </w:p>
    <w:p w14:paraId="39D13F48" w14:textId="08A2B628" w:rsidR="00D92817" w:rsidRDefault="00D92817" w:rsidP="00346AA3"/>
    <w:p w14:paraId="7D75A01B" w14:textId="2F81835A" w:rsidR="002165B2" w:rsidRDefault="00D92817" w:rsidP="002165B2">
      <w:pPr>
        <w:jc w:val="both"/>
        <w:rPr>
          <w:rFonts w:asciiTheme="majorHAnsi" w:hAnsiTheme="majorHAnsi"/>
        </w:rPr>
      </w:pPr>
      <w:r w:rsidRPr="00D92817">
        <w:rPr>
          <w:rFonts w:asciiTheme="majorHAnsi" w:hAnsiTheme="majorHAnsi"/>
        </w:rPr>
        <w:t xml:space="preserve">Lorsque </w:t>
      </w:r>
      <w:r>
        <w:rPr>
          <w:rFonts w:asciiTheme="majorHAnsi" w:hAnsiTheme="majorHAnsi"/>
        </w:rPr>
        <w:t>le Prestataire</w:t>
      </w:r>
      <w:r w:rsidRPr="00D92817">
        <w:rPr>
          <w:rFonts w:asciiTheme="majorHAnsi" w:hAnsiTheme="majorHAnsi"/>
        </w:rPr>
        <w:t xml:space="preserve"> sera en état de procéder à la </w:t>
      </w:r>
      <w:r w:rsidR="00576E5E">
        <w:rPr>
          <w:rFonts w:asciiTheme="majorHAnsi" w:hAnsiTheme="majorHAnsi"/>
        </w:rPr>
        <w:t>Réception Provisoire</w:t>
      </w:r>
      <w:r w:rsidR="001603A1">
        <w:rPr>
          <w:rFonts w:asciiTheme="majorHAnsi" w:hAnsiTheme="majorHAnsi"/>
        </w:rPr>
        <w:t xml:space="preserve"> </w:t>
      </w:r>
      <w:r w:rsidRPr="00D92817">
        <w:rPr>
          <w:rFonts w:asciiTheme="majorHAnsi" w:hAnsiTheme="majorHAnsi"/>
        </w:rPr>
        <w:t xml:space="preserve">de la Centrale conformément aux dispositions légales et règlementaires et aux présentes, il le notifiera au </w:t>
      </w:r>
      <w:r>
        <w:rPr>
          <w:rFonts w:asciiTheme="majorHAnsi" w:hAnsiTheme="majorHAnsi"/>
        </w:rPr>
        <w:t>Client</w:t>
      </w:r>
      <w:r w:rsidRPr="00D92817">
        <w:rPr>
          <w:rFonts w:asciiTheme="majorHAnsi" w:hAnsiTheme="majorHAnsi"/>
        </w:rPr>
        <w:t xml:space="preserve">, par lettre recommandée avec demande d’avis de réception, et l’invitera à constater </w:t>
      </w:r>
      <w:r w:rsidR="00A879B7">
        <w:rPr>
          <w:rFonts w:asciiTheme="majorHAnsi" w:hAnsiTheme="majorHAnsi"/>
        </w:rPr>
        <w:t>la Réception</w:t>
      </w:r>
      <w:r w:rsidR="001603A1">
        <w:rPr>
          <w:rFonts w:asciiTheme="majorHAnsi" w:hAnsiTheme="majorHAnsi"/>
        </w:rPr>
        <w:t xml:space="preserve"> Provisoire</w:t>
      </w:r>
      <w:r w:rsidR="00A879B7">
        <w:rPr>
          <w:rFonts w:asciiTheme="majorHAnsi" w:hAnsiTheme="majorHAnsi"/>
        </w:rPr>
        <w:t xml:space="preserve"> </w:t>
      </w:r>
      <w:r w:rsidRPr="00D92817">
        <w:rPr>
          <w:rFonts w:asciiTheme="majorHAnsi" w:hAnsiTheme="majorHAnsi"/>
        </w:rPr>
        <w:t xml:space="preserve">de </w:t>
      </w:r>
      <w:r w:rsidR="00DD1370">
        <w:rPr>
          <w:rFonts w:asciiTheme="majorHAnsi" w:hAnsiTheme="majorHAnsi"/>
        </w:rPr>
        <w:t>la Centrale</w:t>
      </w:r>
      <w:r w:rsidR="00DD1370" w:rsidRPr="00D92817">
        <w:rPr>
          <w:rFonts w:asciiTheme="majorHAnsi" w:hAnsiTheme="majorHAnsi"/>
        </w:rPr>
        <w:t xml:space="preserve"> </w:t>
      </w:r>
      <w:r w:rsidRPr="00D92817">
        <w:rPr>
          <w:rFonts w:asciiTheme="majorHAnsi" w:hAnsiTheme="majorHAnsi"/>
        </w:rPr>
        <w:t xml:space="preserve">dans les huit (8) </w:t>
      </w:r>
      <w:r w:rsidR="007A4FEA">
        <w:rPr>
          <w:rFonts w:asciiTheme="majorHAnsi" w:hAnsiTheme="majorHAnsi"/>
        </w:rPr>
        <w:t>J</w:t>
      </w:r>
      <w:r w:rsidRPr="00D92817">
        <w:rPr>
          <w:rFonts w:asciiTheme="majorHAnsi" w:hAnsiTheme="majorHAnsi"/>
        </w:rPr>
        <w:t>ours</w:t>
      </w:r>
      <w:r w:rsidR="007A4FEA">
        <w:rPr>
          <w:rFonts w:asciiTheme="majorHAnsi" w:hAnsiTheme="majorHAnsi"/>
        </w:rPr>
        <w:t xml:space="preserve"> Ouvrés</w:t>
      </w:r>
      <w:r w:rsidRPr="00D92817">
        <w:rPr>
          <w:rFonts w:asciiTheme="majorHAnsi" w:hAnsiTheme="majorHAnsi"/>
        </w:rPr>
        <w:t>, en précisant la date et l’heure.</w:t>
      </w:r>
      <w:r w:rsidR="002165B2" w:rsidRPr="002165B2">
        <w:rPr>
          <w:rFonts w:asciiTheme="majorHAnsi" w:hAnsiTheme="majorHAnsi"/>
        </w:rPr>
        <w:t xml:space="preserve"> </w:t>
      </w:r>
      <w:r w:rsidR="002165B2" w:rsidRPr="004929D8">
        <w:rPr>
          <w:rFonts w:asciiTheme="majorHAnsi" w:hAnsiTheme="majorHAnsi"/>
        </w:rPr>
        <w:t>Il sera annexé à ladite invitation un certificat de bureau de contrôle confirmant que la Centrale respecte les dispositions légales et réglementaires y afférentes, notamment en matière de sécurité.</w:t>
      </w:r>
    </w:p>
    <w:p w14:paraId="3C40A69A" w14:textId="248C2559" w:rsidR="00D92817" w:rsidRPr="00D92817" w:rsidRDefault="00D92817" w:rsidP="00D92817">
      <w:pPr>
        <w:jc w:val="both"/>
        <w:rPr>
          <w:rFonts w:asciiTheme="majorHAnsi" w:hAnsiTheme="majorHAnsi"/>
        </w:rPr>
      </w:pPr>
    </w:p>
    <w:p w14:paraId="39206B5E" w14:textId="0A7F7D48" w:rsidR="00CC2747" w:rsidRDefault="00CC2747" w:rsidP="00D92817">
      <w:pPr>
        <w:jc w:val="both"/>
        <w:rPr>
          <w:rFonts w:asciiTheme="majorHAnsi" w:hAnsiTheme="majorHAnsi"/>
        </w:rPr>
      </w:pPr>
      <w:r>
        <w:rPr>
          <w:rFonts w:asciiTheme="majorHAnsi" w:hAnsiTheme="majorHAnsi"/>
        </w:rPr>
        <w:t>La Réception Provisoire sera constaté</w:t>
      </w:r>
      <w:r w:rsidR="0016151C">
        <w:rPr>
          <w:rFonts w:asciiTheme="majorHAnsi" w:hAnsiTheme="majorHAnsi"/>
        </w:rPr>
        <w:t>e</w:t>
      </w:r>
      <w:r>
        <w:rPr>
          <w:rFonts w:asciiTheme="majorHAnsi" w:hAnsiTheme="majorHAnsi"/>
        </w:rPr>
        <w:t xml:space="preserve"> si les conditions et documents suivants sont remplies et fournis conformément aux exigences du Client : </w:t>
      </w:r>
    </w:p>
    <w:p w14:paraId="649A1D96" w14:textId="5B5435D7" w:rsidR="005D2519" w:rsidRDefault="005D2519" w:rsidP="008E10C9">
      <w:pPr>
        <w:pStyle w:val="Paragraphedeliste"/>
        <w:numPr>
          <w:ilvl w:val="0"/>
          <w:numId w:val="1"/>
        </w:numPr>
        <w:jc w:val="both"/>
        <w:rPr>
          <w:rFonts w:asciiTheme="majorHAnsi" w:hAnsiTheme="majorHAnsi"/>
        </w:rPr>
      </w:pPr>
      <w:r>
        <w:rPr>
          <w:rFonts w:asciiTheme="majorHAnsi" w:hAnsiTheme="majorHAnsi"/>
        </w:rPr>
        <w:t>La Réception Mécanique a été prononcée</w:t>
      </w:r>
      <w:r w:rsidR="00B66BF7">
        <w:rPr>
          <w:rFonts w:asciiTheme="majorHAnsi" w:hAnsiTheme="majorHAnsi"/>
        </w:rPr>
        <w:t> ;</w:t>
      </w:r>
    </w:p>
    <w:p w14:paraId="27E16056" w14:textId="60E508ED" w:rsidR="00E14DA9" w:rsidRDefault="00E56DB6" w:rsidP="008E10C9">
      <w:pPr>
        <w:pStyle w:val="Paragraphedeliste"/>
        <w:numPr>
          <w:ilvl w:val="0"/>
          <w:numId w:val="1"/>
        </w:numPr>
        <w:jc w:val="both"/>
        <w:rPr>
          <w:rFonts w:asciiTheme="majorHAnsi" w:hAnsiTheme="majorHAnsi"/>
        </w:rPr>
      </w:pPr>
      <w:r>
        <w:rPr>
          <w:rFonts w:asciiTheme="majorHAnsi" w:hAnsiTheme="majorHAnsi"/>
        </w:rPr>
        <w:t>Les</w:t>
      </w:r>
      <w:r w:rsidR="00CC2747" w:rsidRPr="00CC2747">
        <w:rPr>
          <w:rFonts w:asciiTheme="majorHAnsi" w:hAnsiTheme="majorHAnsi"/>
        </w:rPr>
        <w:t xml:space="preserve"> Essais </w:t>
      </w:r>
      <w:r w:rsidR="00E14DA9">
        <w:rPr>
          <w:rFonts w:asciiTheme="majorHAnsi" w:hAnsiTheme="majorHAnsi"/>
        </w:rPr>
        <w:t xml:space="preserve">de Mise en Service </w:t>
      </w:r>
      <w:r w:rsidR="00E14DA9" w:rsidRPr="00E14DA9">
        <w:rPr>
          <w:rFonts w:asciiTheme="majorHAnsi" w:hAnsiTheme="majorHAnsi"/>
        </w:rPr>
        <w:t>tels que décrits à l’Annexe 6 ont été passés avec succès</w:t>
      </w:r>
      <w:r w:rsidR="00B66BF7">
        <w:rPr>
          <w:rFonts w:asciiTheme="majorHAnsi" w:hAnsiTheme="majorHAnsi"/>
        </w:rPr>
        <w:t> ;</w:t>
      </w:r>
    </w:p>
    <w:p w14:paraId="1E13A052" w14:textId="2C40CB82" w:rsidR="00CC2747" w:rsidRDefault="00E14DA9" w:rsidP="00CC2747">
      <w:pPr>
        <w:pStyle w:val="Paragraphedeliste"/>
        <w:numPr>
          <w:ilvl w:val="0"/>
          <w:numId w:val="1"/>
        </w:numPr>
        <w:jc w:val="both"/>
        <w:rPr>
          <w:rFonts w:asciiTheme="majorHAnsi" w:hAnsiTheme="majorHAnsi"/>
        </w:rPr>
      </w:pPr>
      <w:r>
        <w:rPr>
          <w:rFonts w:asciiTheme="majorHAnsi" w:hAnsiTheme="majorHAnsi"/>
        </w:rPr>
        <w:t>Les Essais de Performance de courte durée</w:t>
      </w:r>
      <w:r w:rsidR="00CC2747" w:rsidRPr="00CC2747">
        <w:rPr>
          <w:rFonts w:asciiTheme="majorHAnsi" w:hAnsiTheme="majorHAnsi"/>
        </w:rPr>
        <w:t xml:space="preserve"> </w:t>
      </w:r>
      <w:r w:rsidR="00CC2747">
        <w:rPr>
          <w:rFonts w:asciiTheme="majorHAnsi" w:hAnsiTheme="majorHAnsi"/>
        </w:rPr>
        <w:t xml:space="preserve">tels que décrits à </w:t>
      </w:r>
      <w:r>
        <w:rPr>
          <w:rFonts w:asciiTheme="majorHAnsi" w:hAnsiTheme="majorHAnsi"/>
        </w:rPr>
        <w:t xml:space="preserve">l’Annexe </w:t>
      </w:r>
      <w:r w:rsidR="00CC2747">
        <w:rPr>
          <w:rFonts w:asciiTheme="majorHAnsi" w:hAnsiTheme="majorHAnsi"/>
        </w:rPr>
        <w:t xml:space="preserve">6 </w:t>
      </w:r>
      <w:bookmarkStart w:id="24" w:name="_Hlk31359245"/>
      <w:r w:rsidR="00CC2747" w:rsidRPr="00CC2747">
        <w:rPr>
          <w:rFonts w:asciiTheme="majorHAnsi" w:hAnsiTheme="majorHAnsi"/>
        </w:rPr>
        <w:t>ont été passés avec succès</w:t>
      </w:r>
      <w:r w:rsidR="00CC2747">
        <w:rPr>
          <w:rFonts w:asciiTheme="majorHAnsi" w:hAnsiTheme="majorHAnsi"/>
        </w:rPr>
        <w:t> </w:t>
      </w:r>
      <w:bookmarkEnd w:id="24"/>
      <w:r>
        <w:rPr>
          <w:rFonts w:asciiTheme="majorHAnsi" w:hAnsiTheme="majorHAnsi"/>
        </w:rPr>
        <w:t>ou</w:t>
      </w:r>
      <w:r w:rsidR="00E56DB6">
        <w:rPr>
          <w:rFonts w:asciiTheme="majorHAnsi" w:hAnsiTheme="majorHAnsi"/>
        </w:rPr>
        <w:t>, à défaut, le Prestataire</w:t>
      </w:r>
      <w:r>
        <w:rPr>
          <w:rFonts w:asciiTheme="majorHAnsi" w:hAnsiTheme="majorHAnsi"/>
        </w:rPr>
        <w:t xml:space="preserve"> a payé les dommages et intérêts tels que prévus dans l’Annexe 6</w:t>
      </w:r>
      <w:r w:rsidR="00B66BF7">
        <w:rPr>
          <w:rFonts w:asciiTheme="majorHAnsi" w:hAnsiTheme="majorHAnsi"/>
        </w:rPr>
        <w:t> ;</w:t>
      </w:r>
    </w:p>
    <w:p w14:paraId="3E8492AD" w14:textId="20E9D03D" w:rsidR="001222BA" w:rsidRPr="00DD6149" w:rsidRDefault="00E53905" w:rsidP="002165B2">
      <w:pPr>
        <w:pStyle w:val="Paragraphedeliste"/>
        <w:numPr>
          <w:ilvl w:val="0"/>
          <w:numId w:val="1"/>
        </w:numPr>
        <w:jc w:val="both"/>
        <w:rPr>
          <w:rFonts w:asciiTheme="majorHAnsi" w:hAnsiTheme="majorHAnsi"/>
        </w:rPr>
      </w:pPr>
      <w:r w:rsidRPr="001222BA">
        <w:rPr>
          <w:rFonts w:asciiTheme="majorHAnsi" w:hAnsiTheme="majorHAnsi"/>
        </w:rPr>
        <w:t>L</w:t>
      </w:r>
      <w:r w:rsidR="00CC2747" w:rsidRPr="001222BA">
        <w:rPr>
          <w:rFonts w:asciiTheme="majorHAnsi" w:hAnsiTheme="majorHAnsi"/>
        </w:rPr>
        <w:t>e Prestat</w:t>
      </w:r>
      <w:r w:rsidRPr="001222BA">
        <w:rPr>
          <w:rFonts w:asciiTheme="majorHAnsi" w:hAnsiTheme="majorHAnsi"/>
        </w:rPr>
        <w:t xml:space="preserve">aire </w:t>
      </w:r>
      <w:r w:rsidR="00CC2747" w:rsidRPr="001222BA">
        <w:rPr>
          <w:rFonts w:asciiTheme="majorHAnsi" w:hAnsiTheme="majorHAnsi"/>
        </w:rPr>
        <w:t>a fourni</w:t>
      </w:r>
      <w:r w:rsidR="001222BA">
        <w:rPr>
          <w:rFonts w:asciiTheme="majorHAnsi" w:hAnsiTheme="majorHAnsi"/>
        </w:rPr>
        <w:t xml:space="preserve"> au Client</w:t>
      </w:r>
      <w:r w:rsidR="00CC2747" w:rsidRPr="001222BA">
        <w:rPr>
          <w:rFonts w:asciiTheme="majorHAnsi" w:hAnsiTheme="majorHAnsi"/>
        </w:rPr>
        <w:t xml:space="preserve"> </w:t>
      </w:r>
      <w:r w:rsidR="002A241E" w:rsidRPr="001222BA">
        <w:rPr>
          <w:rFonts w:asciiTheme="majorHAnsi" w:hAnsiTheme="majorHAnsi"/>
        </w:rPr>
        <w:t>les documents</w:t>
      </w:r>
      <w:r w:rsidR="001222BA">
        <w:rPr>
          <w:rFonts w:asciiTheme="majorHAnsi" w:hAnsiTheme="majorHAnsi"/>
        </w:rPr>
        <w:t xml:space="preserve"> suivants en</w:t>
      </w:r>
      <w:r w:rsidR="002A241E" w:rsidRPr="001222BA">
        <w:rPr>
          <w:rFonts w:asciiTheme="majorHAnsi" w:hAnsiTheme="majorHAnsi"/>
        </w:rPr>
        <w:t xml:space="preserve"> </w:t>
      </w:r>
      <w:r w:rsidR="001222BA">
        <w:rPr>
          <w:rFonts w:asciiTheme="majorHAnsi" w:hAnsiTheme="majorHAnsi"/>
        </w:rPr>
        <w:t xml:space="preserve">un (1) exemplaire par papier et </w:t>
      </w:r>
      <w:r w:rsidR="001222BA" w:rsidRPr="00DD6149">
        <w:rPr>
          <w:rFonts w:asciiTheme="majorHAnsi" w:hAnsiTheme="majorHAnsi"/>
        </w:rPr>
        <w:t>un (1) exemplaire sur CD ROM ou tout autre support adapté reproductible :</w:t>
      </w:r>
    </w:p>
    <w:p w14:paraId="1EFA50AC" w14:textId="34BF7C64" w:rsidR="001222BA" w:rsidRPr="0068443C" w:rsidRDefault="001222BA" w:rsidP="002165B2">
      <w:pPr>
        <w:pStyle w:val="Paragraphedeliste"/>
        <w:numPr>
          <w:ilvl w:val="0"/>
          <w:numId w:val="45"/>
        </w:numPr>
        <w:jc w:val="both"/>
        <w:rPr>
          <w:rFonts w:asciiTheme="majorHAnsi" w:hAnsiTheme="majorHAnsi"/>
        </w:rPr>
      </w:pPr>
      <w:proofErr w:type="gramStart"/>
      <w:r w:rsidRPr="0068443C">
        <w:rPr>
          <w:rFonts w:asciiTheme="majorHAnsi" w:hAnsiTheme="majorHAnsi"/>
        </w:rPr>
        <w:t>copie</w:t>
      </w:r>
      <w:proofErr w:type="gramEnd"/>
      <w:r w:rsidRPr="0068443C">
        <w:rPr>
          <w:rFonts w:asciiTheme="majorHAnsi" w:hAnsiTheme="majorHAnsi"/>
        </w:rPr>
        <w:t xml:space="preserve"> du rapport du bureau de contrôle avec ou sans Réserve</w:t>
      </w:r>
      <w:r w:rsidR="00B66BF7">
        <w:rPr>
          <w:rFonts w:asciiTheme="majorHAnsi" w:hAnsiTheme="majorHAnsi"/>
        </w:rPr>
        <w:t> ;</w:t>
      </w:r>
    </w:p>
    <w:p w14:paraId="03F586D1" w14:textId="4895AB1A" w:rsidR="001222BA" w:rsidRPr="004929D8" w:rsidRDefault="001222BA" w:rsidP="002165B2">
      <w:pPr>
        <w:pStyle w:val="Paragraphedeliste"/>
        <w:numPr>
          <w:ilvl w:val="0"/>
          <w:numId w:val="45"/>
        </w:numPr>
        <w:jc w:val="both"/>
        <w:rPr>
          <w:rFonts w:asciiTheme="majorHAnsi" w:hAnsiTheme="majorHAnsi"/>
          <w:i/>
          <w:iCs/>
        </w:rPr>
      </w:pPr>
      <w:r w:rsidRPr="004929D8">
        <w:rPr>
          <w:rFonts w:asciiTheme="majorHAnsi" w:hAnsiTheme="majorHAnsi"/>
          <w:i/>
          <w:iCs/>
        </w:rPr>
        <w:t>[</w:t>
      </w:r>
      <w:proofErr w:type="gramStart"/>
      <w:r>
        <w:rPr>
          <w:rFonts w:asciiTheme="majorHAnsi" w:hAnsiTheme="majorHAnsi"/>
          <w:i/>
          <w:iCs/>
        </w:rPr>
        <w:t>le</w:t>
      </w:r>
      <w:proofErr w:type="gramEnd"/>
      <w:r>
        <w:rPr>
          <w:rFonts w:asciiTheme="majorHAnsi" w:hAnsiTheme="majorHAnsi"/>
          <w:i/>
          <w:iCs/>
        </w:rPr>
        <w:t xml:space="preserve"> cas échéant, </w:t>
      </w:r>
      <w:r w:rsidRPr="004929D8">
        <w:rPr>
          <w:rFonts w:asciiTheme="majorHAnsi" w:hAnsiTheme="majorHAnsi"/>
          <w:i/>
          <w:iCs/>
        </w:rPr>
        <w:t xml:space="preserve">conventions et contrats d’abonnement passés avec </w:t>
      </w:r>
      <w:r w:rsidRPr="00F922CF">
        <w:rPr>
          <w:rFonts w:asciiTheme="majorHAnsi" w:hAnsiTheme="majorHAnsi"/>
        </w:rPr>
        <w:t>les</w:t>
      </w:r>
      <w:r w:rsidRPr="004929D8">
        <w:rPr>
          <w:rFonts w:asciiTheme="majorHAnsi" w:hAnsiTheme="majorHAnsi"/>
          <w:i/>
          <w:iCs/>
        </w:rPr>
        <w:t xml:space="preserve"> services concessionnaires </w:t>
      </w:r>
      <w:r>
        <w:rPr>
          <w:rFonts w:asciiTheme="majorHAnsi" w:hAnsiTheme="majorHAnsi"/>
          <w:i/>
          <w:iCs/>
        </w:rPr>
        <w:t>(</w:t>
      </w:r>
      <w:r w:rsidR="00B66BF7">
        <w:rPr>
          <w:rFonts w:asciiTheme="majorHAnsi" w:hAnsiTheme="majorHAnsi"/>
          <w:i/>
          <w:iCs/>
        </w:rPr>
        <w:t>télécom</w:t>
      </w:r>
      <w:r>
        <w:rPr>
          <w:rFonts w:asciiTheme="majorHAnsi" w:hAnsiTheme="majorHAnsi"/>
          <w:i/>
          <w:iCs/>
        </w:rPr>
        <w:t xml:space="preserve">, eau) </w:t>
      </w:r>
      <w:r w:rsidRPr="004929D8">
        <w:rPr>
          <w:rFonts w:asciiTheme="majorHAnsi" w:hAnsiTheme="majorHAnsi"/>
          <w:i/>
          <w:iCs/>
        </w:rPr>
        <w:t>et qui s’avéreraient nécessaires à la Mise en Service de la Centrale conformément aux dispositions légales et règlementaires] ;</w:t>
      </w:r>
    </w:p>
    <w:p w14:paraId="2441175D" w14:textId="59D51AA6" w:rsidR="001222BA" w:rsidRDefault="001222BA" w:rsidP="001222BA">
      <w:pPr>
        <w:pStyle w:val="Paragraphedeliste"/>
        <w:numPr>
          <w:ilvl w:val="0"/>
          <w:numId w:val="45"/>
        </w:numPr>
        <w:jc w:val="both"/>
        <w:rPr>
          <w:rFonts w:asciiTheme="majorHAnsi" w:hAnsiTheme="majorHAnsi"/>
        </w:rPr>
      </w:pPr>
      <w:proofErr w:type="gramStart"/>
      <w:r>
        <w:rPr>
          <w:rFonts w:asciiTheme="majorHAnsi" w:hAnsiTheme="majorHAnsi"/>
        </w:rPr>
        <w:t>le</w:t>
      </w:r>
      <w:proofErr w:type="gramEnd"/>
      <w:r>
        <w:rPr>
          <w:rFonts w:asciiTheme="majorHAnsi" w:hAnsiTheme="majorHAnsi"/>
        </w:rPr>
        <w:t xml:space="preserve"> dossier des ouvrages exécutés (DOE) et tous les documents tels que spécifiés en Annexe 1 Ter</w:t>
      </w:r>
      <w:r w:rsidR="00B66BF7">
        <w:rPr>
          <w:rFonts w:asciiTheme="majorHAnsi" w:hAnsiTheme="majorHAnsi"/>
        </w:rPr>
        <w:t> ;</w:t>
      </w:r>
    </w:p>
    <w:p w14:paraId="79DCAC6A" w14:textId="77777777" w:rsidR="00141BDE" w:rsidRPr="00141BDE" w:rsidRDefault="00141BDE" w:rsidP="00141BDE">
      <w:pPr>
        <w:pStyle w:val="Paragraphedeliste"/>
        <w:numPr>
          <w:ilvl w:val="0"/>
          <w:numId w:val="45"/>
        </w:numPr>
        <w:jc w:val="both"/>
        <w:rPr>
          <w:rFonts w:asciiTheme="majorHAnsi" w:hAnsiTheme="majorHAnsi"/>
        </w:rPr>
      </w:pPr>
      <w:proofErr w:type="gramStart"/>
      <w:r w:rsidRPr="00141BDE">
        <w:rPr>
          <w:rFonts w:asciiTheme="majorHAnsi" w:hAnsiTheme="majorHAnsi"/>
        </w:rPr>
        <w:t>liste</w:t>
      </w:r>
      <w:proofErr w:type="gramEnd"/>
      <w:r w:rsidRPr="00141BDE">
        <w:rPr>
          <w:rFonts w:asciiTheme="majorHAnsi" w:hAnsiTheme="majorHAnsi"/>
        </w:rPr>
        <w:t xml:space="preserve"> des entreprises, des différents intervenants à l’acte de construire et des fournisseurs avec leurs adresses et numéros de téléphone et de télécopie ;</w:t>
      </w:r>
    </w:p>
    <w:p w14:paraId="0E0DC203" w14:textId="00535B53" w:rsidR="001222BA" w:rsidRPr="002165B2" w:rsidRDefault="00141BDE" w:rsidP="002165B2">
      <w:pPr>
        <w:pStyle w:val="Paragraphedeliste"/>
        <w:numPr>
          <w:ilvl w:val="0"/>
          <w:numId w:val="45"/>
        </w:numPr>
        <w:jc w:val="both"/>
        <w:rPr>
          <w:rFonts w:asciiTheme="majorHAnsi" w:hAnsiTheme="majorHAnsi"/>
        </w:rPr>
      </w:pPr>
      <w:proofErr w:type="gramStart"/>
      <w:r w:rsidRPr="00141BDE">
        <w:rPr>
          <w:rFonts w:asciiTheme="majorHAnsi" w:hAnsiTheme="majorHAnsi"/>
        </w:rPr>
        <w:t>les</w:t>
      </w:r>
      <w:proofErr w:type="gramEnd"/>
      <w:r w:rsidRPr="00141BDE">
        <w:rPr>
          <w:rFonts w:asciiTheme="majorHAnsi" w:hAnsiTheme="majorHAnsi"/>
        </w:rPr>
        <w:t xml:space="preserve"> attestations des assureurs relatives à la souscription de la police d’assurance dommages ouvrage et de la police [d’assurance responsabilité décennale le cas échéant]</w:t>
      </w:r>
      <w:r w:rsidR="002165B2">
        <w:rPr>
          <w:rFonts w:asciiTheme="majorHAnsi" w:hAnsiTheme="majorHAnsi"/>
        </w:rPr>
        <w:t xml:space="preserve"> initialement souscrites et en cours de validité</w:t>
      </w:r>
      <w:r w:rsidRPr="00141BDE">
        <w:rPr>
          <w:rFonts w:asciiTheme="majorHAnsi" w:hAnsiTheme="majorHAnsi"/>
        </w:rPr>
        <w:t>.</w:t>
      </w:r>
    </w:p>
    <w:p w14:paraId="4E45C59E" w14:textId="4F3728DE" w:rsidR="00A9477C" w:rsidRPr="001222BA" w:rsidRDefault="001222BA" w:rsidP="001222BA">
      <w:pPr>
        <w:pStyle w:val="Paragraphedeliste"/>
        <w:numPr>
          <w:ilvl w:val="0"/>
          <w:numId w:val="1"/>
        </w:numPr>
        <w:jc w:val="both"/>
        <w:rPr>
          <w:rFonts w:asciiTheme="majorHAnsi" w:hAnsiTheme="majorHAnsi"/>
        </w:rPr>
      </w:pPr>
      <w:r w:rsidRPr="001222BA">
        <w:rPr>
          <w:rFonts w:asciiTheme="majorHAnsi" w:hAnsiTheme="majorHAnsi"/>
        </w:rPr>
        <w:t xml:space="preserve">Le Prestataire a fourni </w:t>
      </w:r>
      <w:r w:rsidR="00CC2747" w:rsidRPr="001222BA">
        <w:rPr>
          <w:rFonts w:asciiTheme="majorHAnsi" w:hAnsiTheme="majorHAnsi"/>
        </w:rPr>
        <w:t>l'inventaire des pièces de rechange à conserver sur le chantier</w:t>
      </w:r>
      <w:r w:rsidR="00B66BF7">
        <w:rPr>
          <w:rFonts w:asciiTheme="majorHAnsi" w:hAnsiTheme="majorHAnsi"/>
        </w:rPr>
        <w:t> ;</w:t>
      </w:r>
    </w:p>
    <w:p w14:paraId="3C57FC7E" w14:textId="2D8E2B77" w:rsidR="00306C17" w:rsidRDefault="00E53905" w:rsidP="00306C17">
      <w:pPr>
        <w:pStyle w:val="Paragraphedeliste"/>
        <w:numPr>
          <w:ilvl w:val="0"/>
          <w:numId w:val="1"/>
        </w:numPr>
        <w:jc w:val="both"/>
        <w:rPr>
          <w:rFonts w:asciiTheme="majorHAnsi" w:hAnsiTheme="majorHAnsi"/>
        </w:rPr>
      </w:pPr>
      <w:r>
        <w:rPr>
          <w:rFonts w:asciiTheme="majorHAnsi" w:hAnsiTheme="majorHAnsi"/>
        </w:rPr>
        <w:t>L</w:t>
      </w:r>
      <w:r w:rsidR="00CC2747" w:rsidRPr="00306C17">
        <w:rPr>
          <w:rFonts w:asciiTheme="majorHAnsi" w:hAnsiTheme="majorHAnsi"/>
        </w:rPr>
        <w:t>e Prestataire a payé tou</w:t>
      </w:r>
      <w:r w:rsidR="00306C17" w:rsidRPr="00306C17">
        <w:rPr>
          <w:rFonts w:asciiTheme="majorHAnsi" w:hAnsiTheme="majorHAnsi"/>
        </w:rPr>
        <w:t>te</w:t>
      </w:r>
      <w:r w:rsidR="00CC2747" w:rsidRPr="00306C17">
        <w:rPr>
          <w:rFonts w:asciiTheme="majorHAnsi" w:hAnsiTheme="majorHAnsi"/>
        </w:rPr>
        <w:t xml:space="preserve">s les </w:t>
      </w:r>
      <w:r w:rsidR="00306C17" w:rsidRPr="00306C17">
        <w:rPr>
          <w:rFonts w:asciiTheme="majorHAnsi" w:hAnsiTheme="majorHAnsi"/>
        </w:rPr>
        <w:t>pénalités de retard</w:t>
      </w:r>
      <w:r w:rsidR="00CC2747" w:rsidRPr="00306C17">
        <w:rPr>
          <w:rFonts w:asciiTheme="majorHAnsi" w:hAnsiTheme="majorHAnsi"/>
        </w:rPr>
        <w:t xml:space="preserve"> prédéterminés conformément à la clause </w:t>
      </w:r>
      <w:r w:rsidR="00306C17" w:rsidRPr="00306C17">
        <w:rPr>
          <w:rFonts w:asciiTheme="majorHAnsi" w:hAnsiTheme="majorHAnsi"/>
        </w:rPr>
        <w:t>10.1</w:t>
      </w:r>
      <w:r w:rsidR="00B66BF7">
        <w:rPr>
          <w:rFonts w:asciiTheme="majorHAnsi" w:hAnsiTheme="majorHAnsi"/>
        </w:rPr>
        <w:t xml:space="preserve"> ; </w:t>
      </w:r>
      <w:r w:rsidR="00306C17">
        <w:rPr>
          <w:rFonts w:asciiTheme="majorHAnsi" w:hAnsiTheme="majorHAnsi"/>
        </w:rPr>
        <w:t>et</w:t>
      </w:r>
      <w:r w:rsidR="00B66BF7">
        <w:rPr>
          <w:rFonts w:asciiTheme="majorHAnsi" w:hAnsiTheme="majorHAnsi"/>
        </w:rPr>
        <w:t> </w:t>
      </w:r>
    </w:p>
    <w:p w14:paraId="58FB041E" w14:textId="4CB08A9C" w:rsidR="00CC2747" w:rsidRDefault="00E53905" w:rsidP="00306C17">
      <w:pPr>
        <w:pStyle w:val="Paragraphedeliste"/>
        <w:numPr>
          <w:ilvl w:val="0"/>
          <w:numId w:val="1"/>
        </w:numPr>
        <w:jc w:val="both"/>
        <w:rPr>
          <w:rFonts w:asciiTheme="majorHAnsi" w:hAnsiTheme="majorHAnsi"/>
        </w:rPr>
      </w:pPr>
      <w:r>
        <w:rPr>
          <w:rFonts w:asciiTheme="majorHAnsi" w:hAnsiTheme="majorHAnsi"/>
        </w:rPr>
        <w:t>L</w:t>
      </w:r>
      <w:r w:rsidR="00306C17">
        <w:rPr>
          <w:rFonts w:asciiTheme="majorHAnsi" w:hAnsiTheme="majorHAnsi"/>
        </w:rPr>
        <w:t xml:space="preserve">e Prestataire </w:t>
      </w:r>
      <w:r w:rsidR="00CC2747" w:rsidRPr="00306C17">
        <w:rPr>
          <w:rFonts w:asciiTheme="majorHAnsi" w:hAnsiTheme="majorHAnsi"/>
        </w:rPr>
        <w:t xml:space="preserve">a cédé toutes les garanties des </w:t>
      </w:r>
      <w:r w:rsidR="00306C17">
        <w:rPr>
          <w:rFonts w:asciiTheme="majorHAnsi" w:hAnsiTheme="majorHAnsi"/>
        </w:rPr>
        <w:t>Matériels</w:t>
      </w:r>
      <w:r w:rsidR="00CC2747" w:rsidRPr="00306C17">
        <w:rPr>
          <w:rFonts w:asciiTheme="majorHAnsi" w:hAnsiTheme="majorHAnsi"/>
        </w:rPr>
        <w:t xml:space="preserve"> au </w:t>
      </w:r>
      <w:r w:rsidR="00306C17">
        <w:rPr>
          <w:rFonts w:asciiTheme="majorHAnsi" w:hAnsiTheme="majorHAnsi"/>
        </w:rPr>
        <w:t>Client</w:t>
      </w:r>
      <w:r w:rsidR="00B66BF7">
        <w:rPr>
          <w:rFonts w:asciiTheme="majorHAnsi" w:hAnsiTheme="majorHAnsi"/>
        </w:rPr>
        <w:t> ;</w:t>
      </w:r>
    </w:p>
    <w:p w14:paraId="3B3C24F5" w14:textId="68433396" w:rsidR="00E56DB6" w:rsidRDefault="00E56DB6" w:rsidP="00306C17">
      <w:pPr>
        <w:pStyle w:val="Paragraphedeliste"/>
        <w:numPr>
          <w:ilvl w:val="0"/>
          <w:numId w:val="1"/>
        </w:numPr>
        <w:jc w:val="both"/>
        <w:rPr>
          <w:rFonts w:asciiTheme="majorHAnsi" w:hAnsiTheme="majorHAnsi"/>
        </w:rPr>
      </w:pPr>
      <w:r>
        <w:rPr>
          <w:rFonts w:asciiTheme="majorHAnsi" w:hAnsiTheme="majorHAnsi"/>
        </w:rPr>
        <w:t xml:space="preserve">Le Prestataire a fourni </w:t>
      </w:r>
      <w:r w:rsidR="003C159C">
        <w:rPr>
          <w:rFonts w:asciiTheme="majorHAnsi" w:hAnsiTheme="majorHAnsi"/>
        </w:rPr>
        <w:t xml:space="preserve">l’ensemble des éléments </w:t>
      </w:r>
      <w:r>
        <w:rPr>
          <w:rFonts w:asciiTheme="majorHAnsi" w:hAnsiTheme="majorHAnsi"/>
        </w:rPr>
        <w:t xml:space="preserve">nécessaires à l’exploitation </w:t>
      </w:r>
      <w:r w:rsidR="002A241E">
        <w:rPr>
          <w:rFonts w:asciiTheme="majorHAnsi" w:hAnsiTheme="majorHAnsi"/>
        </w:rPr>
        <w:t xml:space="preserve">et la maintenance </w:t>
      </w:r>
      <w:r>
        <w:rPr>
          <w:rFonts w:asciiTheme="majorHAnsi" w:hAnsiTheme="majorHAnsi"/>
        </w:rPr>
        <w:t>de la Centrale</w:t>
      </w:r>
      <w:r w:rsidR="003C159C">
        <w:rPr>
          <w:rFonts w:asciiTheme="majorHAnsi" w:hAnsiTheme="majorHAnsi"/>
        </w:rPr>
        <w:t>, en ce compris notamment les clefs, badges et code d’accès</w:t>
      </w:r>
      <w:r w:rsidR="004F3E0E">
        <w:rPr>
          <w:rFonts w:asciiTheme="majorHAnsi" w:hAnsiTheme="majorHAnsi"/>
        </w:rPr>
        <w:t>,</w:t>
      </w:r>
      <w:r w:rsidR="00525AE3" w:rsidRPr="00525AE3">
        <w:t xml:space="preserve"> </w:t>
      </w:r>
      <w:r w:rsidR="00525AE3" w:rsidRPr="00525AE3">
        <w:rPr>
          <w:rFonts w:asciiTheme="majorHAnsi" w:hAnsiTheme="majorHAnsi"/>
        </w:rPr>
        <w:t xml:space="preserve">excepté ceux qui pourraient s’avérer nécessaires dans le cadre de la levée des Réserves </w:t>
      </w:r>
      <w:r w:rsidR="004F3E0E">
        <w:rPr>
          <w:rFonts w:asciiTheme="majorHAnsi" w:hAnsiTheme="majorHAnsi"/>
        </w:rPr>
        <w:t>par le Prestataire.</w:t>
      </w:r>
    </w:p>
    <w:p w14:paraId="60D97552" w14:textId="77777777" w:rsidR="001E1DD8" w:rsidRDefault="001E1DD8" w:rsidP="004929D8">
      <w:pPr>
        <w:pStyle w:val="Paragraphedeliste"/>
        <w:jc w:val="both"/>
        <w:rPr>
          <w:rFonts w:asciiTheme="majorHAnsi" w:hAnsiTheme="majorHAnsi"/>
          <w:highlight w:val="yellow"/>
        </w:rPr>
      </w:pPr>
    </w:p>
    <w:p w14:paraId="2DC51611" w14:textId="3BE0BE6E" w:rsidR="00D92817" w:rsidRPr="00D92817" w:rsidRDefault="00D92817" w:rsidP="00D92817">
      <w:pPr>
        <w:jc w:val="both"/>
        <w:rPr>
          <w:rFonts w:asciiTheme="majorHAnsi" w:hAnsiTheme="majorHAnsi"/>
        </w:rPr>
      </w:pPr>
      <w:r w:rsidRPr="00D92817">
        <w:rPr>
          <w:rFonts w:asciiTheme="majorHAnsi" w:hAnsiTheme="majorHAnsi"/>
        </w:rPr>
        <w:lastRenderedPageBreak/>
        <w:t xml:space="preserve">Dès lors que le </w:t>
      </w:r>
      <w:r>
        <w:rPr>
          <w:rFonts w:asciiTheme="majorHAnsi" w:hAnsiTheme="majorHAnsi"/>
        </w:rPr>
        <w:t>Client</w:t>
      </w:r>
      <w:r w:rsidRPr="00D92817">
        <w:rPr>
          <w:rFonts w:asciiTheme="majorHAnsi" w:hAnsiTheme="majorHAnsi"/>
        </w:rPr>
        <w:t xml:space="preserve"> acceptera la </w:t>
      </w:r>
      <w:r>
        <w:rPr>
          <w:rFonts w:asciiTheme="majorHAnsi" w:hAnsiTheme="majorHAnsi"/>
        </w:rPr>
        <w:t>R</w:t>
      </w:r>
      <w:r w:rsidRPr="00D92817">
        <w:rPr>
          <w:rFonts w:asciiTheme="majorHAnsi" w:hAnsiTheme="majorHAnsi"/>
        </w:rPr>
        <w:t xml:space="preserve">éception </w:t>
      </w:r>
      <w:r w:rsidR="007F66B4">
        <w:rPr>
          <w:rFonts w:asciiTheme="majorHAnsi" w:hAnsiTheme="majorHAnsi"/>
        </w:rPr>
        <w:t xml:space="preserve">Provisoire </w:t>
      </w:r>
      <w:r w:rsidRPr="00D92817">
        <w:rPr>
          <w:rFonts w:asciiTheme="majorHAnsi" w:hAnsiTheme="majorHAnsi"/>
        </w:rPr>
        <w:t xml:space="preserve">de la Centrale, il sera établi contradictoirement un procès-verbal de </w:t>
      </w:r>
      <w:r>
        <w:rPr>
          <w:rFonts w:asciiTheme="majorHAnsi" w:hAnsiTheme="majorHAnsi"/>
        </w:rPr>
        <w:t>R</w:t>
      </w:r>
      <w:r w:rsidRPr="00D92817">
        <w:rPr>
          <w:rFonts w:asciiTheme="majorHAnsi" w:hAnsiTheme="majorHAnsi"/>
        </w:rPr>
        <w:t>éception</w:t>
      </w:r>
      <w:r w:rsidR="00306C17">
        <w:rPr>
          <w:rFonts w:asciiTheme="majorHAnsi" w:hAnsiTheme="majorHAnsi"/>
        </w:rPr>
        <w:t xml:space="preserve"> Provisoire</w:t>
      </w:r>
      <w:r w:rsidRPr="00D92817">
        <w:rPr>
          <w:rFonts w:asciiTheme="majorHAnsi" w:hAnsiTheme="majorHAnsi"/>
        </w:rPr>
        <w:t xml:space="preserve">. En cas d’absence du </w:t>
      </w:r>
      <w:r>
        <w:rPr>
          <w:rFonts w:asciiTheme="majorHAnsi" w:hAnsiTheme="majorHAnsi"/>
        </w:rPr>
        <w:t>Client</w:t>
      </w:r>
      <w:r w:rsidRPr="00D92817">
        <w:rPr>
          <w:rFonts w:asciiTheme="majorHAnsi" w:hAnsiTheme="majorHAnsi"/>
        </w:rPr>
        <w:t xml:space="preserve"> à la date et heure fixée dans la notification dûment adressée par </w:t>
      </w:r>
      <w:r>
        <w:rPr>
          <w:rFonts w:asciiTheme="majorHAnsi" w:hAnsiTheme="majorHAnsi"/>
        </w:rPr>
        <w:t>le Prestataire</w:t>
      </w:r>
      <w:r w:rsidRPr="00D92817">
        <w:rPr>
          <w:rFonts w:asciiTheme="majorHAnsi" w:hAnsiTheme="majorHAnsi"/>
        </w:rPr>
        <w:t xml:space="preserve"> conformément aux stipulations ci-avant, </w:t>
      </w:r>
      <w:r>
        <w:rPr>
          <w:rFonts w:asciiTheme="majorHAnsi" w:hAnsiTheme="majorHAnsi"/>
        </w:rPr>
        <w:t>le Prestataire</w:t>
      </w:r>
      <w:r w:rsidRPr="00D92817">
        <w:rPr>
          <w:rFonts w:asciiTheme="majorHAnsi" w:hAnsiTheme="majorHAnsi"/>
        </w:rPr>
        <w:t xml:space="preserve"> invitera une seconde fois le </w:t>
      </w:r>
      <w:r>
        <w:rPr>
          <w:rFonts w:asciiTheme="majorHAnsi" w:hAnsiTheme="majorHAnsi"/>
        </w:rPr>
        <w:t>Client</w:t>
      </w:r>
      <w:r w:rsidRPr="00D92817">
        <w:rPr>
          <w:rFonts w:asciiTheme="majorHAnsi" w:hAnsiTheme="majorHAnsi"/>
        </w:rPr>
        <w:t xml:space="preserve"> selon les mêmes modalités, le préavis étant alors fixé à cinq (5) </w:t>
      </w:r>
      <w:r>
        <w:rPr>
          <w:rFonts w:asciiTheme="majorHAnsi" w:hAnsiTheme="majorHAnsi"/>
        </w:rPr>
        <w:t>J</w:t>
      </w:r>
      <w:r w:rsidRPr="00D92817">
        <w:rPr>
          <w:rFonts w:asciiTheme="majorHAnsi" w:hAnsiTheme="majorHAnsi"/>
        </w:rPr>
        <w:t>ours</w:t>
      </w:r>
      <w:r>
        <w:rPr>
          <w:rFonts w:asciiTheme="majorHAnsi" w:hAnsiTheme="majorHAnsi"/>
        </w:rPr>
        <w:t xml:space="preserve"> Ouvrés</w:t>
      </w:r>
      <w:r w:rsidRPr="00D92817">
        <w:rPr>
          <w:rFonts w:asciiTheme="majorHAnsi" w:hAnsiTheme="majorHAnsi"/>
        </w:rPr>
        <w:t xml:space="preserve">. Le </w:t>
      </w:r>
      <w:r>
        <w:rPr>
          <w:rFonts w:asciiTheme="majorHAnsi" w:hAnsiTheme="majorHAnsi"/>
        </w:rPr>
        <w:t>Client</w:t>
      </w:r>
      <w:r w:rsidRPr="00D92817">
        <w:rPr>
          <w:rFonts w:asciiTheme="majorHAnsi" w:hAnsiTheme="majorHAnsi"/>
        </w:rPr>
        <w:t xml:space="preserve"> sera tenu de déférer à cette invitation.</w:t>
      </w:r>
    </w:p>
    <w:p w14:paraId="7CEC539A" w14:textId="2888AB50" w:rsidR="00D92817" w:rsidRPr="00D92817" w:rsidRDefault="00D92817" w:rsidP="00D92817">
      <w:pPr>
        <w:jc w:val="both"/>
        <w:rPr>
          <w:rFonts w:asciiTheme="majorHAnsi" w:hAnsiTheme="majorHAnsi"/>
        </w:rPr>
      </w:pPr>
      <w:r w:rsidRPr="00D92817">
        <w:rPr>
          <w:rFonts w:asciiTheme="majorHAnsi" w:hAnsiTheme="majorHAnsi"/>
        </w:rPr>
        <w:t xml:space="preserve">En cas d’absence du </w:t>
      </w:r>
      <w:r>
        <w:rPr>
          <w:rFonts w:asciiTheme="majorHAnsi" w:hAnsiTheme="majorHAnsi"/>
        </w:rPr>
        <w:t>Client</w:t>
      </w:r>
      <w:r w:rsidRPr="00D92817">
        <w:rPr>
          <w:rFonts w:asciiTheme="majorHAnsi" w:hAnsiTheme="majorHAnsi"/>
        </w:rPr>
        <w:t xml:space="preserve"> à la seconde convocation, la </w:t>
      </w:r>
      <w:r>
        <w:rPr>
          <w:rFonts w:asciiTheme="majorHAnsi" w:hAnsiTheme="majorHAnsi"/>
        </w:rPr>
        <w:t>R</w:t>
      </w:r>
      <w:r w:rsidRPr="00D92817">
        <w:rPr>
          <w:rFonts w:asciiTheme="majorHAnsi" w:hAnsiTheme="majorHAnsi"/>
        </w:rPr>
        <w:t>éception</w:t>
      </w:r>
      <w:r w:rsidR="00306C17">
        <w:rPr>
          <w:rFonts w:asciiTheme="majorHAnsi" w:hAnsiTheme="majorHAnsi"/>
        </w:rPr>
        <w:t xml:space="preserve"> Provisoire</w:t>
      </w:r>
      <w:r w:rsidRPr="00D92817">
        <w:rPr>
          <w:rFonts w:asciiTheme="majorHAnsi" w:hAnsiTheme="majorHAnsi"/>
        </w:rPr>
        <w:t xml:space="preserve"> de la Centrale sera réputée être intervenue sans réserve à la date précisée dans la première convocation avec toutes les conséquences en découlant.</w:t>
      </w:r>
    </w:p>
    <w:p w14:paraId="6532DCBE" w14:textId="442686BC" w:rsidR="00D92817" w:rsidRDefault="00D92817" w:rsidP="00D92817">
      <w:pPr>
        <w:jc w:val="both"/>
        <w:rPr>
          <w:rFonts w:asciiTheme="majorHAnsi" w:hAnsiTheme="majorHAnsi"/>
        </w:rPr>
      </w:pPr>
      <w:r w:rsidRPr="00D92817">
        <w:rPr>
          <w:rFonts w:asciiTheme="majorHAnsi" w:hAnsiTheme="majorHAnsi"/>
        </w:rPr>
        <w:t xml:space="preserve">En cas de refus du </w:t>
      </w:r>
      <w:r>
        <w:rPr>
          <w:rFonts w:asciiTheme="majorHAnsi" w:hAnsiTheme="majorHAnsi"/>
        </w:rPr>
        <w:t>Client</w:t>
      </w:r>
      <w:r w:rsidRPr="00D92817">
        <w:rPr>
          <w:rFonts w:asciiTheme="majorHAnsi" w:hAnsiTheme="majorHAnsi"/>
        </w:rPr>
        <w:t xml:space="preserve"> de prendre </w:t>
      </w:r>
      <w:r>
        <w:rPr>
          <w:rFonts w:asciiTheme="majorHAnsi" w:hAnsiTheme="majorHAnsi"/>
        </w:rPr>
        <w:t>R</w:t>
      </w:r>
      <w:r w:rsidRPr="00D92817">
        <w:rPr>
          <w:rFonts w:asciiTheme="majorHAnsi" w:hAnsiTheme="majorHAnsi"/>
        </w:rPr>
        <w:t xml:space="preserve">éception </w:t>
      </w:r>
      <w:r w:rsidR="00306C17">
        <w:rPr>
          <w:rFonts w:asciiTheme="majorHAnsi" w:hAnsiTheme="majorHAnsi"/>
        </w:rPr>
        <w:t xml:space="preserve">Provisoire </w:t>
      </w:r>
      <w:r w:rsidRPr="00D92817">
        <w:rPr>
          <w:rFonts w:asciiTheme="majorHAnsi" w:hAnsiTheme="majorHAnsi"/>
        </w:rPr>
        <w:t xml:space="preserve">de la Centrale et à défaut d’accord entre le </w:t>
      </w:r>
      <w:r>
        <w:rPr>
          <w:rFonts w:asciiTheme="majorHAnsi" w:hAnsiTheme="majorHAnsi"/>
        </w:rPr>
        <w:t>Client</w:t>
      </w:r>
      <w:r w:rsidRPr="00D92817">
        <w:rPr>
          <w:rFonts w:asciiTheme="majorHAnsi" w:hAnsiTheme="majorHAnsi"/>
        </w:rPr>
        <w:t xml:space="preserve"> et</w:t>
      </w:r>
      <w:r>
        <w:rPr>
          <w:rFonts w:asciiTheme="majorHAnsi" w:hAnsiTheme="majorHAnsi"/>
        </w:rPr>
        <w:t xml:space="preserve"> le Prestataire</w:t>
      </w:r>
      <w:r w:rsidRPr="00D92817">
        <w:rPr>
          <w:rFonts w:asciiTheme="majorHAnsi" w:hAnsiTheme="majorHAnsi"/>
        </w:rPr>
        <w:t xml:space="preserve"> pour désigner un </w:t>
      </w:r>
      <w:r w:rsidR="006B65E9">
        <w:rPr>
          <w:rFonts w:asciiTheme="majorHAnsi" w:hAnsiTheme="majorHAnsi"/>
        </w:rPr>
        <w:t>expert</w:t>
      </w:r>
      <w:r w:rsidRPr="00D92817">
        <w:rPr>
          <w:rFonts w:asciiTheme="majorHAnsi" w:hAnsiTheme="majorHAnsi"/>
        </w:rPr>
        <w:t xml:space="preserve">, la partie la plus diligente pourra demander de désigner un </w:t>
      </w:r>
      <w:r w:rsidR="006B65E9">
        <w:rPr>
          <w:rFonts w:asciiTheme="majorHAnsi" w:hAnsiTheme="majorHAnsi"/>
        </w:rPr>
        <w:t xml:space="preserve">expert </w:t>
      </w:r>
      <w:r w:rsidRPr="00D92817">
        <w:rPr>
          <w:rFonts w:asciiTheme="majorHAnsi" w:hAnsiTheme="majorHAnsi"/>
        </w:rPr>
        <w:t xml:space="preserve">qui déterminera si la Centrale est ou non achevée au sens des critères ci-dessus définis, et dans la négative, quels sont les travaux nécessaires à son achèvement. Les frais résultants de l’intervention de </w:t>
      </w:r>
      <w:r w:rsidR="006B65E9">
        <w:rPr>
          <w:rFonts w:asciiTheme="majorHAnsi" w:hAnsiTheme="majorHAnsi"/>
        </w:rPr>
        <w:t>l’expert</w:t>
      </w:r>
      <w:r w:rsidRPr="00D92817">
        <w:rPr>
          <w:rFonts w:asciiTheme="majorHAnsi" w:hAnsiTheme="majorHAnsi"/>
        </w:rPr>
        <w:t xml:space="preserve">, et éventuellement de sa désignation par le Président du Tribunal de </w:t>
      </w:r>
      <w:r w:rsidR="006B65E9">
        <w:rPr>
          <w:rFonts w:asciiTheme="majorHAnsi" w:hAnsiTheme="majorHAnsi"/>
        </w:rPr>
        <w:t xml:space="preserve">première instance </w:t>
      </w:r>
      <w:r w:rsidRPr="00D92817">
        <w:rPr>
          <w:rFonts w:asciiTheme="majorHAnsi" w:hAnsiTheme="majorHAnsi"/>
        </w:rPr>
        <w:t xml:space="preserve">de </w:t>
      </w:r>
      <w:r w:rsidR="00FB542E" w:rsidRPr="005619A1">
        <w:rPr>
          <w:rFonts w:asciiTheme="majorHAnsi" w:hAnsiTheme="majorHAnsi"/>
        </w:rPr>
        <w:t>[•]</w:t>
      </w:r>
      <w:r w:rsidRPr="00D92817">
        <w:rPr>
          <w:rFonts w:asciiTheme="majorHAnsi" w:hAnsiTheme="majorHAnsi"/>
        </w:rPr>
        <w:t xml:space="preserve">, seront à la charge du </w:t>
      </w:r>
      <w:r>
        <w:rPr>
          <w:rFonts w:asciiTheme="majorHAnsi" w:hAnsiTheme="majorHAnsi"/>
        </w:rPr>
        <w:t>Client</w:t>
      </w:r>
      <w:r w:rsidRPr="00D92817">
        <w:rPr>
          <w:rFonts w:asciiTheme="majorHAnsi" w:hAnsiTheme="majorHAnsi"/>
        </w:rPr>
        <w:t xml:space="preserve"> ou d</w:t>
      </w:r>
      <w:r>
        <w:rPr>
          <w:rFonts w:asciiTheme="majorHAnsi" w:hAnsiTheme="majorHAnsi"/>
        </w:rPr>
        <w:t xml:space="preserve">u Prestataire </w:t>
      </w:r>
      <w:r w:rsidRPr="00D92817">
        <w:rPr>
          <w:rFonts w:asciiTheme="majorHAnsi" w:hAnsiTheme="majorHAnsi"/>
        </w:rPr>
        <w:t>suivant que l’</w:t>
      </w:r>
      <w:r w:rsidR="006B65E9">
        <w:rPr>
          <w:rFonts w:asciiTheme="majorHAnsi" w:hAnsiTheme="majorHAnsi"/>
        </w:rPr>
        <w:t xml:space="preserve">expert </w:t>
      </w:r>
      <w:r w:rsidRPr="00D92817">
        <w:rPr>
          <w:rFonts w:asciiTheme="majorHAnsi" w:hAnsiTheme="majorHAnsi"/>
        </w:rPr>
        <w:t>aura conclu ou non à l’achèvement de la Centrale au sens des critères ci-dessus définis.</w:t>
      </w:r>
    </w:p>
    <w:p w14:paraId="575C343C" w14:textId="77777777" w:rsidR="0068443C" w:rsidRPr="00D92817" w:rsidRDefault="0068443C" w:rsidP="00D92817">
      <w:pPr>
        <w:jc w:val="both"/>
        <w:rPr>
          <w:rFonts w:asciiTheme="majorHAnsi" w:hAnsiTheme="majorHAnsi"/>
        </w:rPr>
      </w:pPr>
    </w:p>
    <w:p w14:paraId="55FC05E1" w14:textId="693AFB47" w:rsidR="00D92817" w:rsidRDefault="00D92817" w:rsidP="00915218">
      <w:pPr>
        <w:pStyle w:val="Titre2"/>
        <w:numPr>
          <w:ilvl w:val="1"/>
          <w:numId w:val="2"/>
        </w:numPr>
      </w:pPr>
      <w:bookmarkStart w:id="25" w:name="_Toc35962299"/>
      <w:r>
        <w:t xml:space="preserve">Levée des </w:t>
      </w:r>
      <w:r w:rsidR="00400F25">
        <w:t>R</w:t>
      </w:r>
      <w:r>
        <w:t>éserves constatées à la Réception</w:t>
      </w:r>
      <w:r w:rsidR="007F66B4">
        <w:t xml:space="preserve"> Provisoire</w:t>
      </w:r>
      <w:bookmarkEnd w:id="25"/>
    </w:p>
    <w:p w14:paraId="54EE6BA5" w14:textId="689C3CC3" w:rsidR="00D92817" w:rsidRDefault="00D92817" w:rsidP="00346AA3"/>
    <w:p w14:paraId="7E9A56B4" w14:textId="3F4A3E33" w:rsidR="00D92817" w:rsidRDefault="00D92817" w:rsidP="00DD6149">
      <w:pPr>
        <w:jc w:val="both"/>
        <w:rPr>
          <w:rFonts w:asciiTheme="majorHAnsi" w:hAnsiTheme="majorHAnsi"/>
        </w:rPr>
      </w:pPr>
      <w:r w:rsidRPr="00DD6149">
        <w:rPr>
          <w:rFonts w:asciiTheme="majorHAnsi" w:hAnsiTheme="majorHAnsi"/>
        </w:rPr>
        <w:t xml:space="preserve">Si le procès-verbal de </w:t>
      </w:r>
      <w:r w:rsidR="00DD6149">
        <w:rPr>
          <w:rFonts w:asciiTheme="majorHAnsi" w:hAnsiTheme="majorHAnsi"/>
        </w:rPr>
        <w:t>R</w:t>
      </w:r>
      <w:r w:rsidRPr="00DD6149">
        <w:rPr>
          <w:rFonts w:asciiTheme="majorHAnsi" w:hAnsiTheme="majorHAnsi"/>
        </w:rPr>
        <w:t>éception</w:t>
      </w:r>
      <w:r w:rsidR="007F66B4">
        <w:rPr>
          <w:rFonts w:asciiTheme="majorHAnsi" w:hAnsiTheme="majorHAnsi"/>
        </w:rPr>
        <w:t xml:space="preserve"> Provisoire</w:t>
      </w:r>
      <w:r w:rsidRPr="00DD6149">
        <w:rPr>
          <w:rFonts w:asciiTheme="majorHAnsi" w:hAnsiTheme="majorHAnsi"/>
        </w:rPr>
        <w:t xml:space="preserve"> fait état d’une ou plusieurs </w:t>
      </w:r>
      <w:r w:rsidR="00400F25">
        <w:rPr>
          <w:rFonts w:asciiTheme="majorHAnsi" w:hAnsiTheme="majorHAnsi"/>
        </w:rPr>
        <w:t>R</w:t>
      </w:r>
      <w:r w:rsidRPr="00DD6149">
        <w:rPr>
          <w:rFonts w:asciiTheme="majorHAnsi" w:hAnsiTheme="majorHAnsi"/>
        </w:rPr>
        <w:t xml:space="preserve">éserves, celles-ci devront être levées par la réparation des défauts ou malfaçons, ou par la mise en </w:t>
      </w:r>
      <w:r w:rsidR="0074456E">
        <w:rPr>
          <w:rFonts w:asciiTheme="majorHAnsi" w:hAnsiTheme="majorHAnsi"/>
        </w:rPr>
        <w:t>c</w:t>
      </w:r>
      <w:r w:rsidRPr="00DD6149">
        <w:rPr>
          <w:rFonts w:asciiTheme="majorHAnsi" w:hAnsiTheme="majorHAnsi"/>
        </w:rPr>
        <w:t xml:space="preserve">onformité de la Centrale avec </w:t>
      </w:r>
      <w:r w:rsidR="00DD6149">
        <w:rPr>
          <w:rFonts w:asciiTheme="majorHAnsi" w:hAnsiTheme="majorHAnsi"/>
        </w:rPr>
        <w:t xml:space="preserve">les </w:t>
      </w:r>
      <w:r w:rsidRPr="00DD6149">
        <w:rPr>
          <w:rFonts w:asciiTheme="majorHAnsi" w:hAnsiTheme="majorHAnsi"/>
        </w:rPr>
        <w:t xml:space="preserve">dispositions légales et règlementaires et les pièces contractuelles dans un délai de trois (3) mois à compter de l’établissement du procès-verbal de </w:t>
      </w:r>
      <w:r w:rsidR="00DD6149">
        <w:rPr>
          <w:rFonts w:asciiTheme="majorHAnsi" w:hAnsiTheme="majorHAnsi"/>
        </w:rPr>
        <w:t>R</w:t>
      </w:r>
      <w:r w:rsidRPr="00DD6149">
        <w:rPr>
          <w:rFonts w:asciiTheme="majorHAnsi" w:hAnsiTheme="majorHAnsi"/>
        </w:rPr>
        <w:t>éception</w:t>
      </w:r>
      <w:r w:rsidR="00472172">
        <w:rPr>
          <w:rFonts w:asciiTheme="majorHAnsi" w:hAnsiTheme="majorHAnsi"/>
        </w:rPr>
        <w:t xml:space="preserve"> Provisoire</w:t>
      </w:r>
      <w:r w:rsidRPr="00DD6149">
        <w:rPr>
          <w:rFonts w:asciiTheme="majorHAnsi" w:hAnsiTheme="majorHAnsi"/>
        </w:rPr>
        <w:t xml:space="preserve">. </w:t>
      </w:r>
    </w:p>
    <w:p w14:paraId="410DE732" w14:textId="177A1CAC" w:rsidR="00CA0CE1" w:rsidRPr="00141BDE" w:rsidRDefault="00CA0CE1" w:rsidP="00141BDE">
      <w:pPr>
        <w:jc w:val="both"/>
        <w:rPr>
          <w:rFonts w:asciiTheme="majorHAnsi" w:hAnsiTheme="majorHAnsi"/>
        </w:rPr>
      </w:pPr>
      <w:r>
        <w:rPr>
          <w:rFonts w:asciiTheme="majorHAnsi" w:hAnsiTheme="majorHAnsi"/>
        </w:rPr>
        <w:t>De plus, le</w:t>
      </w:r>
      <w:r w:rsidR="00141BDE">
        <w:rPr>
          <w:rFonts w:asciiTheme="majorHAnsi" w:hAnsiTheme="majorHAnsi"/>
        </w:rPr>
        <w:t xml:space="preserve"> Prestataire devra avoir </w:t>
      </w:r>
      <w:r w:rsidR="00141BDE" w:rsidRPr="00141BDE">
        <w:rPr>
          <w:rFonts w:asciiTheme="majorHAnsi" w:hAnsiTheme="majorHAnsi"/>
        </w:rPr>
        <w:t>fourni au Client</w:t>
      </w:r>
      <w:r>
        <w:rPr>
          <w:rFonts w:asciiTheme="majorHAnsi" w:hAnsiTheme="majorHAnsi"/>
        </w:rPr>
        <w:t>,</w:t>
      </w:r>
      <w:r w:rsidR="00141BDE" w:rsidRPr="00141BDE">
        <w:rPr>
          <w:rFonts w:asciiTheme="majorHAnsi" w:hAnsiTheme="majorHAnsi"/>
        </w:rPr>
        <w:t xml:space="preserve"> </w:t>
      </w:r>
      <w:r>
        <w:rPr>
          <w:rFonts w:asciiTheme="majorHAnsi" w:hAnsiTheme="majorHAnsi"/>
        </w:rPr>
        <w:t xml:space="preserve">à la levée des réserves, </w:t>
      </w:r>
      <w:r w:rsidR="00141BDE" w:rsidRPr="00141BDE">
        <w:rPr>
          <w:rFonts w:asciiTheme="majorHAnsi" w:hAnsiTheme="majorHAnsi"/>
        </w:rPr>
        <w:t>les documents suivants en un (1) exemplaire par papier et un (1) exemplaire sur CD ROM ou tout autre support adapt</w:t>
      </w:r>
      <w:r>
        <w:rPr>
          <w:rFonts w:asciiTheme="majorHAnsi" w:hAnsiTheme="majorHAnsi"/>
        </w:rPr>
        <w:t>é :</w:t>
      </w:r>
    </w:p>
    <w:p w14:paraId="78473B52" w14:textId="77777777" w:rsidR="00141BDE" w:rsidRPr="00141BDE" w:rsidRDefault="00141BDE" w:rsidP="00141BDE">
      <w:pPr>
        <w:numPr>
          <w:ilvl w:val="0"/>
          <w:numId w:val="13"/>
        </w:numPr>
        <w:contextualSpacing/>
        <w:jc w:val="both"/>
        <w:rPr>
          <w:rFonts w:asciiTheme="majorHAnsi" w:hAnsiTheme="majorHAnsi"/>
        </w:rPr>
      </w:pPr>
      <w:proofErr w:type="gramStart"/>
      <w:r w:rsidRPr="00141BDE">
        <w:rPr>
          <w:rFonts w:asciiTheme="majorHAnsi" w:hAnsiTheme="majorHAnsi"/>
        </w:rPr>
        <w:t>copie</w:t>
      </w:r>
      <w:proofErr w:type="gramEnd"/>
      <w:r w:rsidRPr="00141BDE">
        <w:rPr>
          <w:rFonts w:asciiTheme="majorHAnsi" w:hAnsiTheme="majorHAnsi"/>
        </w:rPr>
        <w:t xml:space="preserve"> des rapports finaux du bureau de contrôle sans réserve ;</w:t>
      </w:r>
    </w:p>
    <w:p w14:paraId="015FF0E0" w14:textId="77777777" w:rsidR="00CA0CE1" w:rsidRDefault="00141BDE" w:rsidP="00CA0CE1">
      <w:pPr>
        <w:numPr>
          <w:ilvl w:val="0"/>
          <w:numId w:val="13"/>
        </w:numPr>
        <w:contextualSpacing/>
        <w:jc w:val="both"/>
        <w:rPr>
          <w:rFonts w:asciiTheme="majorHAnsi" w:hAnsiTheme="majorHAnsi"/>
        </w:rPr>
      </w:pPr>
      <w:proofErr w:type="gramStart"/>
      <w:r w:rsidRPr="00141BDE">
        <w:rPr>
          <w:rFonts w:asciiTheme="majorHAnsi" w:hAnsiTheme="majorHAnsi"/>
        </w:rPr>
        <w:t>dossier</w:t>
      </w:r>
      <w:proofErr w:type="gramEnd"/>
      <w:r w:rsidRPr="00141BDE">
        <w:rPr>
          <w:rFonts w:asciiTheme="majorHAnsi" w:hAnsiTheme="majorHAnsi"/>
        </w:rPr>
        <w:t xml:space="preserve"> des ouvrages exécutés (DOE) mis à jour: plans et documents de récolement détaillés indispensables pour l’exploitation et l’entretien de la Centrale présentant tous les Travaux réalisés et les emplacements de chaque équipement / installation mis en place, ainsi que les circulations créées,</w:t>
      </w:r>
      <w:r w:rsidR="00CA0CE1" w:rsidRPr="00CA0CE1">
        <w:rPr>
          <w:rFonts w:asciiTheme="majorHAnsi" w:hAnsiTheme="majorHAnsi"/>
        </w:rPr>
        <w:t xml:space="preserve"> </w:t>
      </w:r>
    </w:p>
    <w:p w14:paraId="5FBBB937" w14:textId="67E0BD1E" w:rsidR="00141BDE" w:rsidRPr="00CA0CE1" w:rsidRDefault="00CA0CE1" w:rsidP="00CA0CE1">
      <w:pPr>
        <w:numPr>
          <w:ilvl w:val="0"/>
          <w:numId w:val="13"/>
        </w:numPr>
        <w:contextualSpacing/>
        <w:jc w:val="both"/>
        <w:rPr>
          <w:rFonts w:asciiTheme="majorHAnsi" w:hAnsiTheme="majorHAnsi"/>
        </w:rPr>
      </w:pPr>
      <w:proofErr w:type="gramStart"/>
      <w:r w:rsidRPr="00141BDE">
        <w:rPr>
          <w:rFonts w:asciiTheme="majorHAnsi" w:hAnsiTheme="majorHAnsi"/>
        </w:rPr>
        <w:t>liste</w:t>
      </w:r>
      <w:proofErr w:type="gramEnd"/>
      <w:r w:rsidRPr="00141BDE">
        <w:rPr>
          <w:rFonts w:asciiTheme="majorHAnsi" w:hAnsiTheme="majorHAnsi"/>
        </w:rPr>
        <w:t xml:space="preserve"> des entreprises, des différents intervenants à l’acte de construire et des fournisseurs avec leurs adresses et numéros de téléphone et de télécopie</w:t>
      </w:r>
      <w:r>
        <w:rPr>
          <w:rFonts w:asciiTheme="majorHAnsi" w:hAnsiTheme="majorHAnsi"/>
        </w:rPr>
        <w:t xml:space="preserve"> mise à jour</w:t>
      </w:r>
      <w:r w:rsidRPr="00141BDE">
        <w:rPr>
          <w:rFonts w:asciiTheme="majorHAnsi" w:hAnsiTheme="majorHAnsi"/>
        </w:rPr>
        <w:t xml:space="preserve"> ;</w:t>
      </w:r>
    </w:p>
    <w:p w14:paraId="661E8F6C" w14:textId="6EA4DDC7" w:rsidR="00CA0CE1" w:rsidRPr="00141BDE" w:rsidRDefault="00141BDE" w:rsidP="00141BDE">
      <w:pPr>
        <w:numPr>
          <w:ilvl w:val="0"/>
          <w:numId w:val="13"/>
        </w:numPr>
        <w:contextualSpacing/>
        <w:jc w:val="both"/>
        <w:rPr>
          <w:rFonts w:asciiTheme="majorHAnsi" w:hAnsiTheme="majorHAnsi"/>
        </w:rPr>
      </w:pPr>
      <w:proofErr w:type="gramStart"/>
      <w:r w:rsidRPr="00141BDE">
        <w:rPr>
          <w:rFonts w:asciiTheme="majorHAnsi" w:hAnsiTheme="majorHAnsi"/>
        </w:rPr>
        <w:t>les</w:t>
      </w:r>
      <w:proofErr w:type="gramEnd"/>
      <w:r w:rsidRPr="00141BDE">
        <w:rPr>
          <w:rFonts w:asciiTheme="majorHAnsi" w:hAnsiTheme="majorHAnsi"/>
        </w:rPr>
        <w:t xml:space="preserve"> procès-verbaux de la levée des Réserves inscrites dans le procès-verbal de Réception Provisoire.</w:t>
      </w:r>
    </w:p>
    <w:p w14:paraId="78E90AE8" w14:textId="77777777" w:rsidR="00CA0CE1" w:rsidRPr="00CA0CE1" w:rsidRDefault="00CA0CE1" w:rsidP="002165B2">
      <w:pPr>
        <w:contextualSpacing/>
        <w:jc w:val="both"/>
        <w:rPr>
          <w:rFonts w:asciiTheme="majorHAnsi" w:hAnsiTheme="majorHAnsi"/>
        </w:rPr>
      </w:pPr>
    </w:p>
    <w:p w14:paraId="01FD393F" w14:textId="5CD8F51A" w:rsidR="00D92817" w:rsidRPr="00DD6149" w:rsidRDefault="00D92817" w:rsidP="00DD6149">
      <w:pPr>
        <w:jc w:val="both"/>
        <w:rPr>
          <w:rFonts w:asciiTheme="majorHAnsi" w:hAnsiTheme="majorHAnsi"/>
        </w:rPr>
      </w:pPr>
      <w:r w:rsidRPr="00DD6149">
        <w:rPr>
          <w:rFonts w:asciiTheme="majorHAnsi" w:hAnsiTheme="majorHAnsi"/>
        </w:rPr>
        <w:t xml:space="preserve">Pendant le délai de levée des Réserves, le </w:t>
      </w:r>
      <w:r w:rsidR="00DD6149">
        <w:rPr>
          <w:rFonts w:asciiTheme="majorHAnsi" w:hAnsiTheme="majorHAnsi"/>
        </w:rPr>
        <w:t>Client</w:t>
      </w:r>
      <w:r w:rsidRPr="00DD6149">
        <w:rPr>
          <w:rFonts w:asciiTheme="majorHAnsi" w:hAnsiTheme="majorHAnsi"/>
        </w:rPr>
        <w:t xml:space="preserve"> accepte expressément d’autoriser, même en son absence, à accéder à la Centrale, sur simple demande des intéressés avec un préavis de 24 heures, les représentants d</w:t>
      </w:r>
      <w:r w:rsidR="00DD6149">
        <w:rPr>
          <w:rFonts w:asciiTheme="majorHAnsi" w:hAnsiTheme="majorHAnsi"/>
        </w:rPr>
        <w:t>u Prestataire</w:t>
      </w:r>
      <w:r w:rsidRPr="00DD6149">
        <w:rPr>
          <w:rFonts w:asciiTheme="majorHAnsi" w:hAnsiTheme="majorHAnsi"/>
        </w:rPr>
        <w:t xml:space="preserve">, les architectes, entrepreneurs, experts, vérificateurs et ouvriers pouvant avoir à effectuer des travaux pour satisfaire aux Réserves et parachever les locaux, procéder à tous réglages, tous contrôles, et sous réserve que </w:t>
      </w:r>
      <w:r w:rsidR="00475EA0">
        <w:rPr>
          <w:rFonts w:asciiTheme="majorHAnsi" w:hAnsiTheme="majorHAnsi"/>
        </w:rPr>
        <w:t xml:space="preserve">le </w:t>
      </w:r>
      <w:r w:rsidR="00DD6149">
        <w:rPr>
          <w:rFonts w:asciiTheme="majorHAnsi" w:hAnsiTheme="majorHAnsi"/>
        </w:rPr>
        <w:t>Prestataire</w:t>
      </w:r>
      <w:r w:rsidRPr="00DD6149">
        <w:rPr>
          <w:rFonts w:asciiTheme="majorHAnsi" w:hAnsiTheme="majorHAnsi"/>
        </w:rPr>
        <w:t xml:space="preserve"> prenne toutes les dispositions nécessaires à ses frais, pour perturber le moins possible l’exploitation de la Centrale et l’activité des occupants sur le Site.</w:t>
      </w:r>
    </w:p>
    <w:p w14:paraId="6A89D11E" w14:textId="5F282A87" w:rsidR="00D92817" w:rsidRPr="00DD6149" w:rsidRDefault="00D92817" w:rsidP="00DD6149">
      <w:pPr>
        <w:jc w:val="both"/>
        <w:rPr>
          <w:rFonts w:asciiTheme="majorHAnsi" w:hAnsiTheme="majorHAnsi"/>
        </w:rPr>
      </w:pPr>
      <w:r w:rsidRPr="00DD6149">
        <w:rPr>
          <w:rFonts w:asciiTheme="majorHAnsi" w:hAnsiTheme="majorHAnsi"/>
        </w:rPr>
        <w:t xml:space="preserve">En cas de désaccord quant à la constatation de la levée des Réserves et à la signature du certificat de levée des </w:t>
      </w:r>
      <w:r w:rsidR="00400F25">
        <w:rPr>
          <w:rFonts w:asciiTheme="majorHAnsi" w:hAnsiTheme="majorHAnsi"/>
        </w:rPr>
        <w:t>R</w:t>
      </w:r>
      <w:r w:rsidRPr="00DD6149">
        <w:rPr>
          <w:rFonts w:asciiTheme="majorHAnsi" w:hAnsiTheme="majorHAnsi"/>
        </w:rPr>
        <w:t xml:space="preserve">éserves, le différend sera réglé par voie d’expertise. A cet effet, si les </w:t>
      </w:r>
      <w:r w:rsidR="00DD6149">
        <w:rPr>
          <w:rFonts w:asciiTheme="majorHAnsi" w:hAnsiTheme="majorHAnsi"/>
        </w:rPr>
        <w:t>P</w:t>
      </w:r>
      <w:r w:rsidRPr="00DD6149">
        <w:rPr>
          <w:rFonts w:asciiTheme="majorHAnsi" w:hAnsiTheme="majorHAnsi"/>
        </w:rPr>
        <w:t xml:space="preserve">arties ne parviennent </w:t>
      </w:r>
      <w:r w:rsidRPr="00DD6149">
        <w:rPr>
          <w:rFonts w:asciiTheme="majorHAnsi" w:hAnsiTheme="majorHAnsi"/>
        </w:rPr>
        <w:lastRenderedPageBreak/>
        <w:t xml:space="preserve">pas à se mettre d’accord sur le choix d’un expert dans un délai de huit (8) </w:t>
      </w:r>
      <w:r w:rsidR="00DD6149">
        <w:rPr>
          <w:rFonts w:asciiTheme="majorHAnsi" w:hAnsiTheme="majorHAnsi"/>
        </w:rPr>
        <w:t>J</w:t>
      </w:r>
      <w:r w:rsidRPr="00DD6149">
        <w:rPr>
          <w:rFonts w:asciiTheme="majorHAnsi" w:hAnsiTheme="majorHAnsi"/>
        </w:rPr>
        <w:t xml:space="preserve">ours </w:t>
      </w:r>
      <w:r w:rsidR="00DD6149">
        <w:rPr>
          <w:rFonts w:asciiTheme="majorHAnsi" w:hAnsiTheme="majorHAnsi"/>
        </w:rPr>
        <w:t>Ouvrés</w:t>
      </w:r>
      <w:r w:rsidRPr="00DD6149">
        <w:rPr>
          <w:rFonts w:asciiTheme="majorHAnsi" w:hAnsiTheme="majorHAnsi"/>
        </w:rPr>
        <w:t xml:space="preserve"> par la demande qui sera faite par une partie à l’autre, cet expert sera désigné par le Président du Tribunal de </w:t>
      </w:r>
      <w:r w:rsidR="006B65E9">
        <w:rPr>
          <w:rFonts w:asciiTheme="majorHAnsi" w:hAnsiTheme="majorHAnsi"/>
        </w:rPr>
        <w:t xml:space="preserve">première instance </w:t>
      </w:r>
      <w:r w:rsidRPr="00DD6149">
        <w:rPr>
          <w:rFonts w:asciiTheme="majorHAnsi" w:hAnsiTheme="majorHAnsi"/>
        </w:rPr>
        <w:t xml:space="preserve">de </w:t>
      </w:r>
      <w:r w:rsidR="00FB542E" w:rsidRPr="005619A1">
        <w:rPr>
          <w:rFonts w:asciiTheme="majorHAnsi" w:hAnsiTheme="majorHAnsi"/>
        </w:rPr>
        <w:t>[•]</w:t>
      </w:r>
      <w:r w:rsidRPr="00DD6149">
        <w:rPr>
          <w:rFonts w:asciiTheme="majorHAnsi" w:hAnsiTheme="majorHAnsi"/>
        </w:rPr>
        <w:t>, statuant en la forme des référés, à la demande de la partie la plus diligente. L’expert désigné, soit d’un commun accord soit par ordonnance, sera lié par les termes du Contrat.</w:t>
      </w:r>
    </w:p>
    <w:p w14:paraId="4FE190CA" w14:textId="77777777" w:rsidR="008216F4" w:rsidRPr="008216F4" w:rsidRDefault="008216F4" w:rsidP="008216F4">
      <w:pPr>
        <w:jc w:val="both"/>
        <w:rPr>
          <w:rFonts w:asciiTheme="majorHAnsi" w:hAnsiTheme="majorHAnsi"/>
        </w:rPr>
      </w:pPr>
    </w:p>
    <w:p w14:paraId="2909D8CF" w14:textId="6E4E6FB6" w:rsidR="00BD4F77" w:rsidRDefault="00BD4F77" w:rsidP="008216F4">
      <w:pPr>
        <w:pStyle w:val="Titre2"/>
        <w:numPr>
          <w:ilvl w:val="1"/>
          <w:numId w:val="2"/>
        </w:numPr>
        <w:spacing w:after="240"/>
        <w:jc w:val="both"/>
      </w:pPr>
      <w:bookmarkStart w:id="26" w:name="_Toc35962300"/>
      <w:r>
        <w:t>Réception Définitive</w:t>
      </w:r>
      <w:bookmarkEnd w:id="26"/>
    </w:p>
    <w:p w14:paraId="1995629B" w14:textId="2B027295" w:rsidR="00BD4F77" w:rsidRPr="004929D8" w:rsidRDefault="00BD4F77" w:rsidP="008216F4">
      <w:pPr>
        <w:jc w:val="both"/>
        <w:rPr>
          <w:rFonts w:asciiTheme="majorHAnsi" w:hAnsiTheme="majorHAnsi"/>
        </w:rPr>
      </w:pPr>
      <w:r w:rsidRPr="004929D8">
        <w:rPr>
          <w:rFonts w:asciiTheme="majorHAnsi" w:hAnsiTheme="majorHAnsi"/>
        </w:rPr>
        <w:t>L</w:t>
      </w:r>
      <w:r w:rsidR="00124FC8">
        <w:rPr>
          <w:rFonts w:asciiTheme="majorHAnsi" w:hAnsiTheme="majorHAnsi"/>
        </w:rPr>
        <w:t xml:space="preserve">a Réception Définitive </w:t>
      </w:r>
      <w:r w:rsidRPr="004929D8">
        <w:rPr>
          <w:rFonts w:asciiTheme="majorHAnsi" w:hAnsiTheme="majorHAnsi"/>
        </w:rPr>
        <w:t xml:space="preserve">de la </w:t>
      </w:r>
      <w:r w:rsidR="00124FC8">
        <w:rPr>
          <w:rFonts w:asciiTheme="majorHAnsi" w:hAnsiTheme="majorHAnsi"/>
        </w:rPr>
        <w:t>C</w:t>
      </w:r>
      <w:r w:rsidRPr="004929D8">
        <w:rPr>
          <w:rFonts w:asciiTheme="majorHAnsi" w:hAnsiTheme="majorHAnsi"/>
        </w:rPr>
        <w:t>entrale ("</w:t>
      </w:r>
      <w:r w:rsidR="00124FC8">
        <w:rPr>
          <w:rFonts w:asciiTheme="majorHAnsi" w:hAnsiTheme="majorHAnsi"/>
        </w:rPr>
        <w:t>Réception Définitive</w:t>
      </w:r>
      <w:r w:rsidRPr="004929D8">
        <w:rPr>
          <w:rFonts w:asciiTheme="majorHAnsi" w:hAnsiTheme="majorHAnsi"/>
        </w:rPr>
        <w:t xml:space="preserve">") a lieu à la date la plus tardive entre le </w:t>
      </w:r>
      <w:r w:rsidR="004F3E0E" w:rsidRPr="00B81A95">
        <w:rPr>
          <w:rFonts w:asciiTheme="majorHAnsi" w:hAnsiTheme="majorHAnsi"/>
          <w:i/>
          <w:iCs/>
        </w:rPr>
        <w:t>[</w:t>
      </w:r>
      <w:r w:rsidR="007B5544" w:rsidRPr="00B81A95">
        <w:rPr>
          <w:rFonts w:asciiTheme="majorHAnsi" w:hAnsiTheme="majorHAnsi"/>
          <w:i/>
          <w:iCs/>
        </w:rPr>
        <w:t>deuxième</w:t>
      </w:r>
      <w:r w:rsidR="004F3E0E" w:rsidRPr="00B81A95">
        <w:rPr>
          <w:rFonts w:asciiTheme="majorHAnsi" w:hAnsiTheme="majorHAnsi"/>
          <w:i/>
          <w:iCs/>
        </w:rPr>
        <w:t>]</w:t>
      </w:r>
      <w:r w:rsidR="007B5544">
        <w:rPr>
          <w:rFonts w:asciiTheme="majorHAnsi" w:hAnsiTheme="majorHAnsi"/>
        </w:rPr>
        <w:t xml:space="preserve"> </w:t>
      </w:r>
      <w:r w:rsidRPr="004929D8">
        <w:rPr>
          <w:rFonts w:asciiTheme="majorHAnsi" w:hAnsiTheme="majorHAnsi"/>
        </w:rPr>
        <w:t xml:space="preserve">anniversaire de la </w:t>
      </w:r>
      <w:r w:rsidR="00124FC8">
        <w:rPr>
          <w:rFonts w:asciiTheme="majorHAnsi" w:hAnsiTheme="majorHAnsi"/>
        </w:rPr>
        <w:t>Date de Réception Provisoire</w:t>
      </w:r>
      <w:r w:rsidRPr="004929D8">
        <w:rPr>
          <w:rFonts w:asciiTheme="majorHAnsi" w:hAnsiTheme="majorHAnsi"/>
        </w:rPr>
        <w:t xml:space="preserve"> et la date à laquelle toutes les conditions suivantes ont été remplies (la "</w:t>
      </w:r>
      <w:r w:rsidR="00124FC8">
        <w:rPr>
          <w:rFonts w:asciiTheme="majorHAnsi" w:hAnsiTheme="majorHAnsi"/>
        </w:rPr>
        <w:t>D</w:t>
      </w:r>
      <w:r w:rsidRPr="004929D8">
        <w:rPr>
          <w:rFonts w:asciiTheme="majorHAnsi" w:hAnsiTheme="majorHAnsi"/>
        </w:rPr>
        <w:t>ate d</w:t>
      </w:r>
      <w:r w:rsidR="00124FC8">
        <w:rPr>
          <w:rFonts w:asciiTheme="majorHAnsi" w:hAnsiTheme="majorHAnsi"/>
        </w:rPr>
        <w:t>e Réception D</w:t>
      </w:r>
      <w:r w:rsidRPr="004929D8">
        <w:rPr>
          <w:rFonts w:asciiTheme="majorHAnsi" w:hAnsiTheme="majorHAnsi"/>
        </w:rPr>
        <w:t>éfinitive") :</w:t>
      </w:r>
    </w:p>
    <w:p w14:paraId="12F49E91" w14:textId="723F6405" w:rsidR="00BD4F77" w:rsidRDefault="00124FC8" w:rsidP="008216F4">
      <w:pPr>
        <w:jc w:val="both"/>
        <w:rPr>
          <w:rFonts w:asciiTheme="majorHAnsi" w:hAnsiTheme="majorHAnsi"/>
        </w:rPr>
      </w:pPr>
      <w:r>
        <w:rPr>
          <w:rFonts w:asciiTheme="majorHAnsi" w:hAnsiTheme="majorHAnsi"/>
        </w:rPr>
        <w:t>-</w:t>
      </w:r>
      <w:r w:rsidR="00BD4F77" w:rsidRPr="004929D8">
        <w:rPr>
          <w:rFonts w:asciiTheme="majorHAnsi" w:hAnsiTheme="majorHAnsi"/>
        </w:rPr>
        <w:t xml:space="preserve"> Toutes les conditions de </w:t>
      </w:r>
      <w:r>
        <w:rPr>
          <w:rFonts w:asciiTheme="majorHAnsi" w:hAnsiTheme="majorHAnsi"/>
        </w:rPr>
        <w:t>la Réception P</w:t>
      </w:r>
      <w:r w:rsidR="00BD4F77" w:rsidRPr="004929D8">
        <w:rPr>
          <w:rFonts w:asciiTheme="majorHAnsi" w:hAnsiTheme="majorHAnsi"/>
        </w:rPr>
        <w:t xml:space="preserve">rovisoire qui n'étaient pas encore remplies à la date </w:t>
      </w:r>
      <w:r>
        <w:rPr>
          <w:rFonts w:asciiTheme="majorHAnsi" w:hAnsiTheme="majorHAnsi"/>
        </w:rPr>
        <w:t>de Réception P</w:t>
      </w:r>
      <w:r w:rsidR="00BD4F77" w:rsidRPr="004929D8">
        <w:rPr>
          <w:rFonts w:asciiTheme="majorHAnsi" w:hAnsiTheme="majorHAnsi"/>
        </w:rPr>
        <w:t>rovisoire ont été remplies ;</w:t>
      </w:r>
    </w:p>
    <w:p w14:paraId="04ED15BF" w14:textId="0617F69A" w:rsidR="00966697" w:rsidRPr="004929D8" w:rsidRDefault="00966697" w:rsidP="008216F4">
      <w:pPr>
        <w:jc w:val="both"/>
        <w:rPr>
          <w:rFonts w:asciiTheme="majorHAnsi" w:hAnsiTheme="majorHAnsi"/>
        </w:rPr>
      </w:pPr>
      <w:r>
        <w:rPr>
          <w:rFonts w:asciiTheme="majorHAnsi" w:hAnsiTheme="majorHAnsi"/>
        </w:rPr>
        <w:t xml:space="preserve">- </w:t>
      </w:r>
      <w:r w:rsidR="00FB2BDC">
        <w:rPr>
          <w:rFonts w:asciiTheme="majorHAnsi" w:hAnsiTheme="majorHAnsi"/>
        </w:rPr>
        <w:t>Les</w:t>
      </w:r>
      <w:r w:rsidR="00FB2BDC" w:rsidRPr="00FB2BDC">
        <w:rPr>
          <w:rFonts w:asciiTheme="majorHAnsi" w:hAnsiTheme="majorHAnsi"/>
        </w:rPr>
        <w:t xml:space="preserve"> Essais de Réception Définiti</w:t>
      </w:r>
      <w:r w:rsidR="00FB2BDC">
        <w:rPr>
          <w:rFonts w:asciiTheme="majorHAnsi" w:hAnsiTheme="majorHAnsi"/>
        </w:rPr>
        <w:t>ve</w:t>
      </w:r>
      <w:r w:rsidR="00FB2BDC" w:rsidRPr="00FB2BDC">
        <w:rPr>
          <w:rFonts w:asciiTheme="majorHAnsi" w:hAnsiTheme="majorHAnsi"/>
        </w:rPr>
        <w:t xml:space="preserve"> tels que contenus dans l'Annexe </w:t>
      </w:r>
      <w:r w:rsidR="00FB2BDC">
        <w:rPr>
          <w:rFonts w:asciiTheme="majorHAnsi" w:hAnsiTheme="majorHAnsi"/>
        </w:rPr>
        <w:t>6</w:t>
      </w:r>
      <w:r w:rsidR="00FB2BDC" w:rsidRPr="00FB2BDC">
        <w:rPr>
          <w:rFonts w:asciiTheme="majorHAnsi" w:hAnsiTheme="majorHAnsi"/>
        </w:rPr>
        <w:t xml:space="preserve"> </w:t>
      </w:r>
      <w:r w:rsidR="00FB2BDC">
        <w:rPr>
          <w:rFonts w:asciiTheme="majorHAnsi" w:hAnsiTheme="majorHAnsi"/>
        </w:rPr>
        <w:t>ont été réalisés avec succès et le Ratio</w:t>
      </w:r>
      <w:r w:rsidR="00FB2BDC" w:rsidRPr="00FB2BDC">
        <w:rPr>
          <w:rFonts w:asciiTheme="majorHAnsi" w:hAnsiTheme="majorHAnsi"/>
        </w:rPr>
        <w:t xml:space="preserve"> de Performance moyen mesuré </w:t>
      </w:r>
      <w:r w:rsidR="00FB2BDC">
        <w:rPr>
          <w:rFonts w:asciiTheme="majorHAnsi" w:hAnsiTheme="majorHAnsi"/>
        </w:rPr>
        <w:t>sur la Période de Test e</w:t>
      </w:r>
      <w:r w:rsidR="008D3CA7">
        <w:rPr>
          <w:rFonts w:asciiTheme="majorHAnsi" w:hAnsiTheme="majorHAnsi"/>
        </w:rPr>
        <w:t>s</w:t>
      </w:r>
      <w:r w:rsidR="00FB2BDC">
        <w:rPr>
          <w:rFonts w:asciiTheme="majorHAnsi" w:hAnsiTheme="majorHAnsi"/>
        </w:rPr>
        <w:t xml:space="preserve">t supérieur </w:t>
      </w:r>
      <w:r w:rsidR="00FB2BDC" w:rsidRPr="00FB2BDC">
        <w:rPr>
          <w:rFonts w:asciiTheme="majorHAnsi" w:hAnsiTheme="majorHAnsi"/>
        </w:rPr>
        <w:t>au Rat</w:t>
      </w:r>
      <w:r w:rsidR="00FB2BDC">
        <w:rPr>
          <w:rFonts w:asciiTheme="majorHAnsi" w:hAnsiTheme="majorHAnsi"/>
        </w:rPr>
        <w:t>io</w:t>
      </w:r>
      <w:r w:rsidR="00FB2BDC" w:rsidRPr="00FB2BDC">
        <w:rPr>
          <w:rFonts w:asciiTheme="majorHAnsi" w:hAnsiTheme="majorHAnsi"/>
        </w:rPr>
        <w:t xml:space="preserve"> de Performance Garanti en vertu </w:t>
      </w:r>
      <w:r w:rsidR="00FB2BDC">
        <w:rPr>
          <w:rFonts w:asciiTheme="majorHAnsi" w:hAnsiTheme="majorHAnsi"/>
        </w:rPr>
        <w:t>des</w:t>
      </w:r>
      <w:r w:rsidR="00FB2BDC" w:rsidRPr="00FB2BDC">
        <w:rPr>
          <w:rFonts w:asciiTheme="majorHAnsi" w:hAnsiTheme="majorHAnsi"/>
        </w:rPr>
        <w:t xml:space="preserve"> disposition</w:t>
      </w:r>
      <w:r w:rsidR="00FB2BDC">
        <w:rPr>
          <w:rFonts w:asciiTheme="majorHAnsi" w:hAnsiTheme="majorHAnsi"/>
        </w:rPr>
        <w:t>s</w:t>
      </w:r>
      <w:r w:rsidR="00FB2BDC" w:rsidRPr="00FB2BDC">
        <w:rPr>
          <w:rFonts w:asciiTheme="majorHAnsi" w:hAnsiTheme="majorHAnsi"/>
        </w:rPr>
        <w:t xml:space="preserve"> énoncée</w:t>
      </w:r>
      <w:r w:rsidR="00FB2BDC">
        <w:rPr>
          <w:rFonts w:asciiTheme="majorHAnsi" w:hAnsiTheme="majorHAnsi"/>
        </w:rPr>
        <w:t>s</w:t>
      </w:r>
      <w:r w:rsidR="00FB2BDC" w:rsidRPr="00FB2BDC">
        <w:rPr>
          <w:rFonts w:asciiTheme="majorHAnsi" w:hAnsiTheme="majorHAnsi"/>
        </w:rPr>
        <w:t xml:space="preserve"> </w:t>
      </w:r>
      <w:r w:rsidR="00FB2BDC">
        <w:rPr>
          <w:rFonts w:asciiTheme="majorHAnsi" w:hAnsiTheme="majorHAnsi"/>
        </w:rPr>
        <w:t>à l’Annexe 6.</w:t>
      </w:r>
    </w:p>
    <w:p w14:paraId="4D73D460" w14:textId="0E6DEE27" w:rsidR="00BD4F77" w:rsidRPr="004929D8" w:rsidRDefault="00124FC8" w:rsidP="008216F4">
      <w:pPr>
        <w:jc w:val="both"/>
        <w:rPr>
          <w:rFonts w:asciiTheme="majorHAnsi" w:hAnsiTheme="majorHAnsi"/>
        </w:rPr>
      </w:pPr>
      <w:r>
        <w:rPr>
          <w:rFonts w:asciiTheme="majorHAnsi" w:hAnsiTheme="majorHAnsi"/>
        </w:rPr>
        <w:t xml:space="preserve">- </w:t>
      </w:r>
      <w:r w:rsidR="00BD4F77" w:rsidRPr="004929D8">
        <w:rPr>
          <w:rFonts w:asciiTheme="majorHAnsi" w:hAnsiTheme="majorHAnsi"/>
        </w:rPr>
        <w:t xml:space="preserve">Tous les éléments de la liste de </w:t>
      </w:r>
      <w:r>
        <w:rPr>
          <w:rFonts w:asciiTheme="majorHAnsi" w:hAnsiTheme="majorHAnsi"/>
        </w:rPr>
        <w:t>Réserves</w:t>
      </w:r>
      <w:r w:rsidR="00BD4F77" w:rsidRPr="004929D8">
        <w:rPr>
          <w:rFonts w:asciiTheme="majorHAnsi" w:hAnsiTheme="majorHAnsi"/>
        </w:rPr>
        <w:t xml:space="preserve"> en suspens ont été </w:t>
      </w:r>
      <w:r>
        <w:rPr>
          <w:rFonts w:asciiTheme="majorHAnsi" w:hAnsiTheme="majorHAnsi"/>
        </w:rPr>
        <w:t>levés</w:t>
      </w:r>
      <w:r w:rsidR="00BD4F77" w:rsidRPr="004929D8">
        <w:rPr>
          <w:rFonts w:asciiTheme="majorHAnsi" w:hAnsiTheme="majorHAnsi"/>
        </w:rPr>
        <w:t xml:space="preserve"> ; </w:t>
      </w:r>
    </w:p>
    <w:p w14:paraId="6FA74D73" w14:textId="3FD25B96" w:rsidR="00BD4F77" w:rsidRPr="004929D8" w:rsidRDefault="00124FC8" w:rsidP="008216F4">
      <w:pPr>
        <w:jc w:val="both"/>
        <w:rPr>
          <w:rFonts w:asciiTheme="majorHAnsi" w:hAnsiTheme="majorHAnsi"/>
        </w:rPr>
      </w:pPr>
      <w:r>
        <w:rPr>
          <w:rFonts w:asciiTheme="majorHAnsi" w:hAnsiTheme="majorHAnsi"/>
        </w:rPr>
        <w:t>-</w:t>
      </w:r>
      <w:r w:rsidR="00BD4F77" w:rsidRPr="004929D8">
        <w:rPr>
          <w:rFonts w:asciiTheme="majorHAnsi" w:hAnsiTheme="majorHAnsi"/>
        </w:rPr>
        <w:t xml:space="preserve"> Tou</w:t>
      </w:r>
      <w:r>
        <w:rPr>
          <w:rFonts w:asciiTheme="majorHAnsi" w:hAnsiTheme="majorHAnsi"/>
        </w:rPr>
        <w:t>tes</w:t>
      </w:r>
      <w:r w:rsidR="00BD4F77" w:rsidRPr="004929D8">
        <w:rPr>
          <w:rFonts w:asciiTheme="majorHAnsi" w:hAnsiTheme="majorHAnsi"/>
        </w:rPr>
        <w:t xml:space="preserve"> les </w:t>
      </w:r>
      <w:r>
        <w:rPr>
          <w:rFonts w:asciiTheme="majorHAnsi" w:hAnsiTheme="majorHAnsi"/>
        </w:rPr>
        <w:t>pénalités</w:t>
      </w:r>
      <w:r w:rsidR="00BD4F77" w:rsidRPr="004929D8">
        <w:rPr>
          <w:rFonts w:asciiTheme="majorHAnsi" w:hAnsiTheme="majorHAnsi"/>
        </w:rPr>
        <w:t>, le cas échéant, ont été payé</w:t>
      </w:r>
      <w:r>
        <w:rPr>
          <w:rFonts w:asciiTheme="majorHAnsi" w:hAnsiTheme="majorHAnsi"/>
        </w:rPr>
        <w:t>e</w:t>
      </w:r>
      <w:r w:rsidR="00BD4F77" w:rsidRPr="004929D8">
        <w:rPr>
          <w:rFonts w:asciiTheme="majorHAnsi" w:hAnsiTheme="majorHAnsi"/>
        </w:rPr>
        <w:t xml:space="preserve">s, à condition qu'ils ne soient pas contestés en agissant de bonne foi ; </w:t>
      </w:r>
    </w:p>
    <w:p w14:paraId="448A6E89" w14:textId="49CCBC33" w:rsidR="006F1F33" w:rsidRDefault="00124FC8" w:rsidP="008216F4">
      <w:pPr>
        <w:jc w:val="both"/>
        <w:rPr>
          <w:rFonts w:asciiTheme="majorHAnsi" w:hAnsiTheme="majorHAnsi"/>
        </w:rPr>
      </w:pPr>
      <w:r w:rsidRPr="00124FC8">
        <w:rPr>
          <w:rFonts w:asciiTheme="majorHAnsi" w:hAnsiTheme="majorHAnsi"/>
        </w:rPr>
        <w:t xml:space="preserve">Lors de la </w:t>
      </w:r>
      <w:r>
        <w:rPr>
          <w:rFonts w:asciiTheme="majorHAnsi" w:hAnsiTheme="majorHAnsi"/>
        </w:rPr>
        <w:t>R</w:t>
      </w:r>
      <w:r w:rsidRPr="00124FC8">
        <w:rPr>
          <w:rFonts w:asciiTheme="majorHAnsi" w:hAnsiTheme="majorHAnsi"/>
        </w:rPr>
        <w:t xml:space="preserve">éception </w:t>
      </w:r>
      <w:r>
        <w:rPr>
          <w:rFonts w:asciiTheme="majorHAnsi" w:hAnsiTheme="majorHAnsi"/>
        </w:rPr>
        <w:t>D</w:t>
      </w:r>
      <w:r w:rsidRPr="00124FC8">
        <w:rPr>
          <w:rFonts w:asciiTheme="majorHAnsi" w:hAnsiTheme="majorHAnsi"/>
        </w:rPr>
        <w:t xml:space="preserve">éfinitive, le </w:t>
      </w:r>
      <w:r>
        <w:rPr>
          <w:rFonts w:asciiTheme="majorHAnsi" w:hAnsiTheme="majorHAnsi"/>
        </w:rPr>
        <w:t>Prestataire</w:t>
      </w:r>
      <w:r w:rsidRPr="00124FC8">
        <w:rPr>
          <w:rFonts w:asciiTheme="majorHAnsi" w:hAnsiTheme="majorHAnsi"/>
        </w:rPr>
        <w:t xml:space="preserve"> soumet au </w:t>
      </w:r>
      <w:r>
        <w:rPr>
          <w:rFonts w:asciiTheme="majorHAnsi" w:hAnsiTheme="majorHAnsi"/>
        </w:rPr>
        <w:t>C</w:t>
      </w:r>
      <w:r w:rsidRPr="00124FC8">
        <w:rPr>
          <w:rFonts w:asciiTheme="majorHAnsi" w:hAnsiTheme="majorHAnsi"/>
        </w:rPr>
        <w:t xml:space="preserve">lient une déclaration écrite demandant la signature d'un certificat de </w:t>
      </w:r>
      <w:r>
        <w:rPr>
          <w:rFonts w:asciiTheme="majorHAnsi" w:hAnsiTheme="majorHAnsi"/>
        </w:rPr>
        <w:t>R</w:t>
      </w:r>
      <w:r w:rsidRPr="00124FC8">
        <w:rPr>
          <w:rFonts w:asciiTheme="majorHAnsi" w:hAnsiTheme="majorHAnsi"/>
        </w:rPr>
        <w:t xml:space="preserve">éception </w:t>
      </w:r>
      <w:r>
        <w:rPr>
          <w:rFonts w:asciiTheme="majorHAnsi" w:hAnsiTheme="majorHAnsi"/>
        </w:rPr>
        <w:t>D</w:t>
      </w:r>
      <w:r w:rsidRPr="00124FC8">
        <w:rPr>
          <w:rFonts w:asciiTheme="majorHAnsi" w:hAnsiTheme="majorHAnsi"/>
        </w:rPr>
        <w:t xml:space="preserve">éfinitive de la </w:t>
      </w:r>
      <w:r>
        <w:rPr>
          <w:rFonts w:asciiTheme="majorHAnsi" w:hAnsiTheme="majorHAnsi"/>
        </w:rPr>
        <w:t>Centrale</w:t>
      </w:r>
      <w:r w:rsidRPr="00124FC8">
        <w:rPr>
          <w:rFonts w:asciiTheme="majorHAnsi" w:hAnsiTheme="majorHAnsi"/>
        </w:rPr>
        <w:t xml:space="preserve">. Ce certificat de </w:t>
      </w:r>
      <w:r>
        <w:rPr>
          <w:rFonts w:asciiTheme="majorHAnsi" w:hAnsiTheme="majorHAnsi"/>
        </w:rPr>
        <w:t>R</w:t>
      </w:r>
      <w:r w:rsidRPr="00124FC8">
        <w:rPr>
          <w:rFonts w:asciiTheme="majorHAnsi" w:hAnsiTheme="majorHAnsi"/>
        </w:rPr>
        <w:t xml:space="preserve">éception </w:t>
      </w:r>
      <w:r>
        <w:rPr>
          <w:rFonts w:asciiTheme="majorHAnsi" w:hAnsiTheme="majorHAnsi"/>
        </w:rPr>
        <w:t>D</w:t>
      </w:r>
      <w:r w:rsidRPr="00124FC8">
        <w:rPr>
          <w:rFonts w:asciiTheme="majorHAnsi" w:hAnsiTheme="majorHAnsi"/>
        </w:rPr>
        <w:t xml:space="preserve">éfinitive doit être signé par le Client dans les dix (10) </w:t>
      </w:r>
      <w:r w:rsidR="004E4862">
        <w:rPr>
          <w:rFonts w:asciiTheme="majorHAnsi" w:hAnsiTheme="majorHAnsi"/>
        </w:rPr>
        <w:t>j</w:t>
      </w:r>
      <w:r w:rsidRPr="00124FC8">
        <w:rPr>
          <w:rFonts w:asciiTheme="majorHAnsi" w:hAnsiTheme="majorHAnsi"/>
        </w:rPr>
        <w:t>ours</w:t>
      </w:r>
      <w:r w:rsidR="004E4862">
        <w:rPr>
          <w:rFonts w:asciiTheme="majorHAnsi" w:hAnsiTheme="majorHAnsi"/>
        </w:rPr>
        <w:t xml:space="preserve"> </w:t>
      </w:r>
      <w:r w:rsidRPr="00124FC8">
        <w:rPr>
          <w:rFonts w:asciiTheme="majorHAnsi" w:hAnsiTheme="majorHAnsi"/>
        </w:rPr>
        <w:t xml:space="preserve">suivant la réception de la déclaration écrite du </w:t>
      </w:r>
      <w:r>
        <w:rPr>
          <w:rFonts w:asciiTheme="majorHAnsi" w:hAnsiTheme="majorHAnsi"/>
        </w:rPr>
        <w:t>Prestataire</w:t>
      </w:r>
      <w:r w:rsidRPr="00124FC8">
        <w:rPr>
          <w:rFonts w:asciiTheme="majorHAnsi" w:hAnsiTheme="majorHAnsi"/>
        </w:rPr>
        <w:t xml:space="preserve">, à moins que le Client ne lui adresse une notification écrite et ne lui fournisse une description détaillée de l'échec de la </w:t>
      </w:r>
      <w:r>
        <w:rPr>
          <w:rFonts w:asciiTheme="majorHAnsi" w:hAnsiTheme="majorHAnsi"/>
        </w:rPr>
        <w:t>R</w:t>
      </w:r>
      <w:r w:rsidRPr="00124FC8">
        <w:rPr>
          <w:rFonts w:asciiTheme="majorHAnsi" w:hAnsiTheme="majorHAnsi"/>
        </w:rPr>
        <w:t xml:space="preserve">éception </w:t>
      </w:r>
      <w:r>
        <w:rPr>
          <w:rFonts w:asciiTheme="majorHAnsi" w:hAnsiTheme="majorHAnsi"/>
        </w:rPr>
        <w:t>D</w:t>
      </w:r>
      <w:r w:rsidRPr="00124FC8">
        <w:rPr>
          <w:rFonts w:asciiTheme="majorHAnsi" w:hAnsiTheme="majorHAnsi"/>
        </w:rPr>
        <w:t>éfinitive.</w:t>
      </w:r>
    </w:p>
    <w:p w14:paraId="1C5CA408" w14:textId="515BB8B5" w:rsidR="001E1DD8" w:rsidRDefault="001E1DD8">
      <w:pPr>
        <w:rPr>
          <w:rFonts w:asciiTheme="majorHAnsi" w:hAnsiTheme="majorHAnsi"/>
        </w:rPr>
      </w:pPr>
    </w:p>
    <w:p w14:paraId="7E92A9A3" w14:textId="402D685F" w:rsidR="00D92817" w:rsidRDefault="00D92817" w:rsidP="00915218">
      <w:pPr>
        <w:pStyle w:val="Titre2"/>
        <w:numPr>
          <w:ilvl w:val="1"/>
          <w:numId w:val="2"/>
        </w:numPr>
      </w:pPr>
      <w:bookmarkStart w:id="27" w:name="_Toc35962301"/>
      <w:r>
        <w:t>Propriété et transfert des risques</w:t>
      </w:r>
      <w:bookmarkEnd w:id="27"/>
    </w:p>
    <w:p w14:paraId="662F6C22" w14:textId="77777777" w:rsidR="00D92817" w:rsidRDefault="00D92817" w:rsidP="00D92817"/>
    <w:p w14:paraId="646391FA" w14:textId="37F97BBB" w:rsidR="00D92817" w:rsidRPr="00DD6149" w:rsidRDefault="001F0645" w:rsidP="00DD6149">
      <w:pPr>
        <w:jc w:val="both"/>
        <w:rPr>
          <w:rFonts w:asciiTheme="majorHAnsi" w:hAnsiTheme="majorHAnsi"/>
        </w:rPr>
      </w:pPr>
      <w:r>
        <w:rPr>
          <w:rFonts w:asciiTheme="majorHAnsi" w:hAnsiTheme="majorHAnsi"/>
        </w:rPr>
        <w:t>Le transfert de propriété d</w:t>
      </w:r>
      <w:r w:rsidR="00D92817" w:rsidRPr="00DD6149">
        <w:rPr>
          <w:rFonts w:asciiTheme="majorHAnsi" w:hAnsiTheme="majorHAnsi"/>
        </w:rPr>
        <w:t xml:space="preserve">es équipements, fournitures et matériels composant la Centrale et les ouvrages réalisés </w:t>
      </w:r>
      <w:r>
        <w:rPr>
          <w:rFonts w:asciiTheme="majorHAnsi" w:hAnsiTheme="majorHAnsi"/>
        </w:rPr>
        <w:t>aura lieu</w:t>
      </w:r>
      <w:r w:rsidR="004929D8">
        <w:rPr>
          <w:rFonts w:asciiTheme="majorHAnsi" w:hAnsiTheme="majorHAnsi"/>
        </w:rPr>
        <w:t xml:space="preserve"> </w:t>
      </w:r>
      <w:r w:rsidR="00D92817" w:rsidRPr="00DD6149">
        <w:rPr>
          <w:rFonts w:asciiTheme="majorHAnsi" w:hAnsiTheme="majorHAnsi"/>
        </w:rPr>
        <w:t xml:space="preserve">à la Date de </w:t>
      </w:r>
      <w:r w:rsidR="009A4CF8">
        <w:rPr>
          <w:rFonts w:asciiTheme="majorHAnsi" w:hAnsiTheme="majorHAnsi"/>
        </w:rPr>
        <w:t>Réception</w:t>
      </w:r>
      <w:r w:rsidR="009A4CF8" w:rsidRPr="00DD6149">
        <w:rPr>
          <w:rFonts w:asciiTheme="majorHAnsi" w:hAnsiTheme="majorHAnsi"/>
        </w:rPr>
        <w:t xml:space="preserve"> </w:t>
      </w:r>
      <w:r w:rsidR="00EC752B">
        <w:rPr>
          <w:rFonts w:asciiTheme="majorHAnsi" w:hAnsiTheme="majorHAnsi"/>
        </w:rPr>
        <w:t xml:space="preserve">Provisoire </w:t>
      </w:r>
      <w:r w:rsidR="00D92817" w:rsidRPr="00DD6149">
        <w:rPr>
          <w:rFonts w:asciiTheme="majorHAnsi" w:hAnsiTheme="majorHAnsi"/>
        </w:rPr>
        <w:t>sous réserve du paiement de l'intégralité du Prix.</w:t>
      </w:r>
    </w:p>
    <w:p w14:paraId="32B5ED92" w14:textId="0A3C3B46" w:rsidR="00D92817" w:rsidRDefault="00D92817" w:rsidP="00DD6149">
      <w:pPr>
        <w:jc w:val="both"/>
        <w:rPr>
          <w:rFonts w:asciiTheme="majorHAnsi" w:hAnsiTheme="majorHAnsi"/>
        </w:rPr>
      </w:pPr>
      <w:r w:rsidRPr="00DD6149">
        <w:rPr>
          <w:rFonts w:asciiTheme="majorHAnsi" w:hAnsiTheme="majorHAnsi"/>
        </w:rPr>
        <w:t xml:space="preserve">Le transfert des risques et de la garde de la Centrale </w:t>
      </w:r>
      <w:r w:rsidR="00C654A0" w:rsidRPr="00DD6149">
        <w:rPr>
          <w:rFonts w:asciiTheme="majorHAnsi" w:hAnsiTheme="majorHAnsi"/>
        </w:rPr>
        <w:t>s’opèrera</w:t>
      </w:r>
      <w:r w:rsidRPr="00DD6149">
        <w:rPr>
          <w:rFonts w:asciiTheme="majorHAnsi" w:hAnsiTheme="majorHAnsi"/>
        </w:rPr>
        <w:t xml:space="preserve"> à la Date de </w:t>
      </w:r>
      <w:r w:rsidR="009A4CF8">
        <w:rPr>
          <w:rFonts w:asciiTheme="majorHAnsi" w:hAnsiTheme="majorHAnsi"/>
        </w:rPr>
        <w:t>Réception</w:t>
      </w:r>
      <w:r w:rsidR="00EC752B">
        <w:rPr>
          <w:rFonts w:asciiTheme="majorHAnsi" w:hAnsiTheme="majorHAnsi"/>
        </w:rPr>
        <w:t xml:space="preserve"> </w:t>
      </w:r>
      <w:r w:rsidR="008064E0">
        <w:rPr>
          <w:rFonts w:asciiTheme="majorHAnsi" w:hAnsiTheme="majorHAnsi"/>
        </w:rPr>
        <w:t>Provisoire</w:t>
      </w:r>
      <w:r w:rsidRPr="00DD6149">
        <w:rPr>
          <w:rFonts w:asciiTheme="majorHAnsi" w:hAnsiTheme="majorHAnsi"/>
        </w:rPr>
        <w:t>.</w:t>
      </w:r>
    </w:p>
    <w:p w14:paraId="7904FF1B" w14:textId="46C9D9C3" w:rsidR="00A7009B" w:rsidRDefault="00A7009B">
      <w:pPr>
        <w:rPr>
          <w:rFonts w:asciiTheme="majorHAnsi" w:hAnsiTheme="majorHAnsi"/>
        </w:rPr>
      </w:pPr>
      <w:r>
        <w:rPr>
          <w:rFonts w:asciiTheme="majorHAnsi" w:hAnsiTheme="majorHAnsi"/>
        </w:rPr>
        <w:br w:type="page"/>
      </w:r>
    </w:p>
    <w:p w14:paraId="4021380D" w14:textId="77777777" w:rsidR="005D4577" w:rsidRPr="005D4577" w:rsidRDefault="00346AA3" w:rsidP="00B66BF7">
      <w:pPr>
        <w:pStyle w:val="Titre1"/>
      </w:pPr>
      <w:bookmarkStart w:id="28" w:name="_Toc26282246"/>
      <w:bookmarkStart w:id="29" w:name="_Toc35962302"/>
      <w:r>
        <w:lastRenderedPageBreak/>
        <w:t>MODALITES FINANCIERES</w:t>
      </w:r>
      <w:bookmarkEnd w:id="28"/>
      <w:bookmarkEnd w:id="29"/>
    </w:p>
    <w:p w14:paraId="55703259" w14:textId="77777777" w:rsidR="00346AA3" w:rsidRPr="00EA709F" w:rsidRDefault="00346AA3" w:rsidP="00346AA3">
      <w:pPr>
        <w:rPr>
          <w:color w:val="2F5496" w:themeColor="accent1" w:themeShade="BF"/>
        </w:rPr>
      </w:pPr>
    </w:p>
    <w:p w14:paraId="4C486230" w14:textId="76FFADAD" w:rsidR="00346AA3" w:rsidRDefault="00346AA3" w:rsidP="00915218">
      <w:pPr>
        <w:pStyle w:val="Titre2"/>
        <w:numPr>
          <w:ilvl w:val="1"/>
          <w:numId w:val="2"/>
        </w:numPr>
      </w:pPr>
      <w:bookmarkStart w:id="30" w:name="_Toc35962303"/>
      <w:r w:rsidRPr="00017E06">
        <w:t>Prix</w:t>
      </w:r>
      <w:bookmarkEnd w:id="30"/>
    </w:p>
    <w:p w14:paraId="60BBC1DD" w14:textId="77777777" w:rsidR="00577627" w:rsidRDefault="00577627" w:rsidP="00DF1473"/>
    <w:p w14:paraId="0517F50A" w14:textId="7EBD24EB" w:rsidR="009614B8" w:rsidRPr="00B81A95" w:rsidRDefault="009614B8" w:rsidP="00577627">
      <w:pPr>
        <w:jc w:val="both"/>
        <w:rPr>
          <w:rFonts w:asciiTheme="majorHAnsi" w:hAnsiTheme="majorHAnsi"/>
        </w:rPr>
      </w:pPr>
      <w:r w:rsidRPr="00B81A95">
        <w:rPr>
          <w:rFonts w:asciiTheme="majorHAnsi" w:hAnsiTheme="majorHAnsi"/>
        </w:rPr>
        <w:t xml:space="preserve">Le prix global hors TVA du Contrat, tel que détaillé dans </w:t>
      </w:r>
      <w:r w:rsidR="008D3CA7">
        <w:rPr>
          <w:rFonts w:asciiTheme="majorHAnsi" w:hAnsiTheme="majorHAnsi"/>
        </w:rPr>
        <w:t xml:space="preserve">le </w:t>
      </w:r>
      <w:r w:rsidRPr="00B81A95">
        <w:rPr>
          <w:rFonts w:asciiTheme="majorHAnsi" w:hAnsiTheme="majorHAnsi"/>
        </w:rPr>
        <w:t>bordereau des prix et de décomposition des prix</w:t>
      </w:r>
      <w:r w:rsidR="008D3CA7">
        <w:rPr>
          <w:rFonts w:asciiTheme="majorHAnsi" w:hAnsiTheme="majorHAnsi"/>
        </w:rPr>
        <w:t xml:space="preserve"> précisé en Annexe 5</w:t>
      </w:r>
      <w:r w:rsidRPr="00B81A95">
        <w:rPr>
          <w:rFonts w:asciiTheme="majorHAnsi" w:hAnsiTheme="majorHAnsi"/>
        </w:rPr>
        <w:t>, ferme et non révisable</w:t>
      </w:r>
      <w:r w:rsidR="008D3CA7">
        <w:rPr>
          <w:rFonts w:asciiTheme="majorHAnsi" w:hAnsiTheme="majorHAnsi"/>
        </w:rPr>
        <w:t>,</w:t>
      </w:r>
      <w:r w:rsidRPr="00B81A95">
        <w:rPr>
          <w:rFonts w:asciiTheme="majorHAnsi" w:hAnsiTheme="majorHAnsi"/>
        </w:rPr>
        <w:t xml:space="preserve"> s’élève à :</w:t>
      </w:r>
    </w:p>
    <w:p w14:paraId="49B6B830" w14:textId="186D017C" w:rsidR="00DF1473" w:rsidRDefault="009614B8" w:rsidP="00577627">
      <w:pPr>
        <w:pStyle w:val="Paragraphedeliste"/>
        <w:numPr>
          <w:ilvl w:val="0"/>
          <w:numId w:val="35"/>
        </w:numPr>
        <w:jc w:val="both"/>
      </w:pPr>
      <w:r>
        <w:t xml:space="preserve">Part en </w:t>
      </w:r>
      <w:r w:rsidR="008D3CA7">
        <w:t>devises</w:t>
      </w:r>
      <w:r>
        <w:t xml:space="preserve"> : </w:t>
      </w:r>
      <w:r>
        <w:tab/>
        <w:t>--------------------------</w:t>
      </w:r>
    </w:p>
    <w:p w14:paraId="35C0C166" w14:textId="546505FC" w:rsidR="00BA34EB" w:rsidRPr="00DF1473" w:rsidRDefault="009614B8" w:rsidP="00577627">
      <w:pPr>
        <w:pStyle w:val="Paragraphedeliste"/>
        <w:numPr>
          <w:ilvl w:val="0"/>
          <w:numId w:val="35"/>
        </w:numPr>
        <w:jc w:val="both"/>
      </w:pPr>
      <w:r>
        <w:t>Part en dinars :</w:t>
      </w:r>
      <w:r>
        <w:tab/>
        <w:t>--------------------------</w:t>
      </w:r>
      <w:r w:rsidR="00BA34EB">
        <w:t xml:space="preserve"> </w:t>
      </w:r>
    </w:p>
    <w:p w14:paraId="37D991B0" w14:textId="223B3A62" w:rsidR="00834E26" w:rsidRDefault="00986797" w:rsidP="00577627">
      <w:pPr>
        <w:jc w:val="both"/>
        <w:rPr>
          <w:rFonts w:asciiTheme="majorHAnsi" w:hAnsiTheme="majorHAnsi"/>
        </w:rPr>
      </w:pPr>
      <w:r>
        <w:rPr>
          <w:rFonts w:asciiTheme="majorHAnsi" w:hAnsiTheme="majorHAnsi"/>
        </w:rPr>
        <w:t xml:space="preserve"> (</w:t>
      </w:r>
      <w:proofErr w:type="gramStart"/>
      <w:r>
        <w:rPr>
          <w:rFonts w:asciiTheme="majorHAnsi" w:hAnsiTheme="majorHAnsi"/>
        </w:rPr>
        <w:t>ci</w:t>
      </w:r>
      <w:proofErr w:type="gramEnd"/>
      <w:r>
        <w:rPr>
          <w:rFonts w:asciiTheme="majorHAnsi" w:hAnsiTheme="majorHAnsi"/>
        </w:rPr>
        <w:t>-après le « </w:t>
      </w:r>
      <w:r w:rsidRPr="00AA01AC">
        <w:rPr>
          <w:rFonts w:asciiTheme="majorHAnsi" w:hAnsiTheme="majorHAnsi"/>
          <w:b/>
          <w:bCs/>
        </w:rPr>
        <w:t>Prix</w:t>
      </w:r>
      <w:r>
        <w:rPr>
          <w:rFonts w:asciiTheme="majorHAnsi" w:hAnsiTheme="majorHAnsi"/>
        </w:rPr>
        <w:t> »)</w:t>
      </w:r>
      <w:r w:rsidR="00B55D8A">
        <w:rPr>
          <w:rFonts w:asciiTheme="majorHAnsi" w:hAnsiTheme="majorHAnsi"/>
        </w:rPr>
        <w:t xml:space="preserve"> </w:t>
      </w:r>
    </w:p>
    <w:p w14:paraId="10250754" w14:textId="366A6B4D" w:rsidR="00986797" w:rsidRDefault="00986797" w:rsidP="00577627">
      <w:pPr>
        <w:jc w:val="both"/>
        <w:rPr>
          <w:rFonts w:asciiTheme="majorHAnsi" w:hAnsiTheme="majorHAnsi"/>
        </w:rPr>
      </w:pPr>
      <w:r>
        <w:rPr>
          <w:rFonts w:asciiTheme="majorHAnsi" w:hAnsiTheme="majorHAnsi"/>
        </w:rPr>
        <w:t xml:space="preserve">Le Prix </w:t>
      </w:r>
      <w:r w:rsidR="00BA34EB">
        <w:rPr>
          <w:rFonts w:asciiTheme="majorHAnsi" w:hAnsiTheme="majorHAnsi"/>
        </w:rPr>
        <w:t xml:space="preserve">global </w:t>
      </w:r>
      <w:r>
        <w:rPr>
          <w:rFonts w:asciiTheme="majorHAnsi" w:hAnsiTheme="majorHAnsi"/>
        </w:rPr>
        <w:t>comprend la conception, la fourniture, la construction</w:t>
      </w:r>
      <w:r w:rsidR="00372CBB">
        <w:rPr>
          <w:rFonts w:asciiTheme="majorHAnsi" w:hAnsiTheme="majorHAnsi"/>
        </w:rPr>
        <w:t xml:space="preserve">, la </w:t>
      </w:r>
      <w:r w:rsidR="00C364A6">
        <w:rPr>
          <w:rFonts w:asciiTheme="majorHAnsi" w:hAnsiTheme="majorHAnsi"/>
        </w:rPr>
        <w:t>M</w:t>
      </w:r>
      <w:r w:rsidR="00372CBB">
        <w:rPr>
          <w:rFonts w:asciiTheme="majorHAnsi" w:hAnsiTheme="majorHAnsi"/>
        </w:rPr>
        <w:t xml:space="preserve">ise en </w:t>
      </w:r>
      <w:r w:rsidR="00C364A6">
        <w:rPr>
          <w:rFonts w:asciiTheme="majorHAnsi" w:hAnsiTheme="majorHAnsi"/>
        </w:rPr>
        <w:t>S</w:t>
      </w:r>
      <w:r w:rsidR="00372CBB">
        <w:rPr>
          <w:rFonts w:asciiTheme="majorHAnsi" w:hAnsiTheme="majorHAnsi"/>
        </w:rPr>
        <w:t>ervice et l</w:t>
      </w:r>
      <w:r w:rsidR="00416763">
        <w:rPr>
          <w:rFonts w:asciiTheme="majorHAnsi" w:hAnsiTheme="majorHAnsi"/>
        </w:rPr>
        <w:t>a réalisation des</w:t>
      </w:r>
      <w:r w:rsidR="00372CBB">
        <w:rPr>
          <w:rFonts w:asciiTheme="majorHAnsi" w:hAnsiTheme="majorHAnsi"/>
        </w:rPr>
        <w:t xml:space="preserve"> </w:t>
      </w:r>
      <w:r w:rsidR="00416763">
        <w:rPr>
          <w:rFonts w:asciiTheme="majorHAnsi" w:hAnsiTheme="majorHAnsi"/>
        </w:rPr>
        <w:t>essais</w:t>
      </w:r>
      <w:r w:rsidR="00372CBB">
        <w:rPr>
          <w:rFonts w:asciiTheme="majorHAnsi" w:hAnsiTheme="majorHAnsi"/>
        </w:rPr>
        <w:t xml:space="preserve"> </w:t>
      </w:r>
      <w:r>
        <w:rPr>
          <w:rFonts w:asciiTheme="majorHAnsi" w:hAnsiTheme="majorHAnsi"/>
        </w:rPr>
        <w:t xml:space="preserve">de la Centrale, </w:t>
      </w:r>
      <w:r w:rsidR="00BA34EB">
        <w:rPr>
          <w:rFonts w:asciiTheme="majorHAnsi" w:hAnsiTheme="majorHAnsi"/>
        </w:rPr>
        <w:t>tel que précisé ci</w:t>
      </w:r>
      <w:r w:rsidR="005B75DF">
        <w:rPr>
          <w:rFonts w:asciiTheme="majorHAnsi" w:hAnsiTheme="majorHAnsi"/>
        </w:rPr>
        <w:t>-</w:t>
      </w:r>
      <w:r w:rsidR="00406538">
        <w:rPr>
          <w:rFonts w:asciiTheme="majorHAnsi" w:hAnsiTheme="majorHAnsi"/>
        </w:rPr>
        <w:t>après :</w:t>
      </w:r>
      <w:r w:rsidR="00BA34EB">
        <w:rPr>
          <w:rFonts w:asciiTheme="majorHAnsi" w:hAnsiTheme="majorHAnsi"/>
        </w:rPr>
        <w:t xml:space="preserve"> </w:t>
      </w:r>
    </w:p>
    <w:p w14:paraId="42A36E9C" w14:textId="1F8A06C5" w:rsidR="00BA34EB" w:rsidRPr="001E1DD8" w:rsidRDefault="00BA34EB" w:rsidP="00577627">
      <w:pPr>
        <w:jc w:val="both"/>
        <w:rPr>
          <w:rFonts w:asciiTheme="majorHAnsi" w:hAnsiTheme="majorHAnsi"/>
          <w:i/>
          <w:iCs/>
        </w:rPr>
      </w:pPr>
      <w:r w:rsidRPr="001E1DD8">
        <w:rPr>
          <w:rFonts w:asciiTheme="majorHAnsi" w:hAnsiTheme="majorHAnsi"/>
          <w:i/>
          <w:iCs/>
        </w:rPr>
        <w:t>6.1.1</w:t>
      </w:r>
      <w:r w:rsidRPr="001E1DD8">
        <w:rPr>
          <w:rFonts w:asciiTheme="majorHAnsi" w:hAnsiTheme="majorHAnsi"/>
          <w:i/>
          <w:iCs/>
        </w:rPr>
        <w:tab/>
        <w:t>Prix études</w:t>
      </w:r>
      <w:r w:rsidR="00F53526" w:rsidRPr="001E1DD8">
        <w:rPr>
          <w:rFonts w:asciiTheme="majorHAnsi" w:hAnsiTheme="majorHAnsi"/>
          <w:i/>
          <w:iCs/>
        </w:rPr>
        <w:t xml:space="preserve"> et conception</w:t>
      </w:r>
    </w:p>
    <w:p w14:paraId="12D73D40" w14:textId="7BA1D0EC" w:rsidR="00BA34EB" w:rsidRDefault="00BA34EB" w:rsidP="00577627">
      <w:pPr>
        <w:jc w:val="both"/>
        <w:rPr>
          <w:rFonts w:asciiTheme="majorHAnsi" w:hAnsiTheme="majorHAnsi"/>
        </w:rPr>
      </w:pPr>
      <w:r w:rsidRPr="001E1DD8">
        <w:rPr>
          <w:rFonts w:asciiTheme="majorHAnsi" w:hAnsiTheme="majorHAnsi"/>
        </w:rPr>
        <w:t>Il couvre les frais que le Prestataire est amené à engager pour assurer l’ensemble des études de conception ou engineering en relation avec le Projet</w:t>
      </w:r>
      <w:r w:rsidR="00F53526" w:rsidRPr="001E1DD8">
        <w:rPr>
          <w:rFonts w:asciiTheme="majorHAnsi" w:hAnsiTheme="majorHAnsi"/>
        </w:rPr>
        <w:t xml:space="preserve"> et au titre du Contrat</w:t>
      </w:r>
      <w:r w:rsidRPr="001E1DD8">
        <w:rPr>
          <w:rFonts w:asciiTheme="majorHAnsi" w:hAnsiTheme="majorHAnsi"/>
        </w:rPr>
        <w:t>.</w:t>
      </w:r>
    </w:p>
    <w:p w14:paraId="66558D46" w14:textId="77777777" w:rsidR="00BA34EB" w:rsidRPr="001E1DD8" w:rsidRDefault="00BA34EB" w:rsidP="00577627">
      <w:pPr>
        <w:jc w:val="both"/>
        <w:rPr>
          <w:rFonts w:asciiTheme="majorHAnsi" w:hAnsiTheme="majorHAnsi"/>
          <w:i/>
          <w:iCs/>
        </w:rPr>
      </w:pPr>
      <w:r w:rsidRPr="001E1DD8">
        <w:rPr>
          <w:rFonts w:asciiTheme="majorHAnsi" w:hAnsiTheme="majorHAnsi"/>
          <w:i/>
          <w:iCs/>
        </w:rPr>
        <w:t>6.1.2</w:t>
      </w:r>
      <w:r w:rsidRPr="001E1DD8">
        <w:rPr>
          <w:rFonts w:asciiTheme="majorHAnsi" w:hAnsiTheme="majorHAnsi"/>
          <w:i/>
          <w:iCs/>
        </w:rPr>
        <w:tab/>
        <w:t>Prix des fournitures</w:t>
      </w:r>
    </w:p>
    <w:p w14:paraId="7B19AC24" w14:textId="613B6CCC" w:rsidR="00BA34EB" w:rsidRDefault="00BA34EB" w:rsidP="00577627">
      <w:pPr>
        <w:jc w:val="both"/>
        <w:rPr>
          <w:rFonts w:asciiTheme="majorHAnsi" w:hAnsiTheme="majorHAnsi"/>
        </w:rPr>
      </w:pPr>
      <w:r w:rsidRPr="001E1DD8">
        <w:rPr>
          <w:rFonts w:asciiTheme="majorHAnsi" w:hAnsiTheme="majorHAnsi"/>
        </w:rPr>
        <w:t xml:space="preserve">Il couvre le prix de l’ensemble du matériel objet du Contrat </w:t>
      </w:r>
      <w:r w:rsidR="00577627" w:rsidRPr="001E1DD8">
        <w:rPr>
          <w:rFonts w:asciiTheme="majorHAnsi" w:hAnsiTheme="majorHAnsi"/>
        </w:rPr>
        <w:t>quel que</w:t>
      </w:r>
      <w:r w:rsidRPr="001E1DD8">
        <w:rPr>
          <w:rFonts w:asciiTheme="majorHAnsi" w:hAnsiTheme="majorHAnsi"/>
        </w:rPr>
        <w:t xml:space="preserve"> soit son origine emballé et livré à [---]</w:t>
      </w:r>
      <w:r w:rsidR="00F53526" w:rsidRPr="001E1DD8">
        <w:rPr>
          <w:rFonts w:asciiTheme="majorHAnsi" w:hAnsiTheme="majorHAnsi"/>
        </w:rPr>
        <w:t>.</w:t>
      </w:r>
    </w:p>
    <w:p w14:paraId="22EDC8A2" w14:textId="77777777" w:rsidR="00BA34EB" w:rsidRPr="001E1DD8" w:rsidRDefault="00BA34EB" w:rsidP="00577627">
      <w:pPr>
        <w:jc w:val="both"/>
        <w:rPr>
          <w:rFonts w:asciiTheme="majorHAnsi" w:hAnsiTheme="majorHAnsi"/>
          <w:i/>
          <w:iCs/>
        </w:rPr>
      </w:pPr>
      <w:r w:rsidRPr="001E1DD8">
        <w:rPr>
          <w:rFonts w:asciiTheme="majorHAnsi" w:hAnsiTheme="majorHAnsi"/>
          <w:i/>
          <w:iCs/>
        </w:rPr>
        <w:t>6.1.3</w:t>
      </w:r>
      <w:r w:rsidRPr="001E1DD8">
        <w:rPr>
          <w:rFonts w:asciiTheme="majorHAnsi" w:hAnsiTheme="majorHAnsi"/>
          <w:i/>
          <w:iCs/>
        </w:rPr>
        <w:tab/>
        <w:t>Prix génie civil</w:t>
      </w:r>
    </w:p>
    <w:p w14:paraId="1736A387" w14:textId="37597A26" w:rsidR="00BA34EB" w:rsidRDefault="00BA34EB" w:rsidP="00577627">
      <w:pPr>
        <w:jc w:val="both"/>
        <w:rPr>
          <w:rFonts w:asciiTheme="majorHAnsi" w:hAnsiTheme="majorHAnsi"/>
        </w:rPr>
      </w:pPr>
      <w:r w:rsidRPr="001E1DD8">
        <w:rPr>
          <w:rFonts w:asciiTheme="majorHAnsi" w:hAnsiTheme="majorHAnsi"/>
        </w:rPr>
        <w:t>Il comprend la totalité des prestations du Prestataire relative</w:t>
      </w:r>
      <w:r w:rsidR="008F24CC">
        <w:rPr>
          <w:rFonts w:asciiTheme="majorHAnsi" w:hAnsiTheme="majorHAnsi"/>
        </w:rPr>
        <w:t>s</w:t>
      </w:r>
      <w:r w:rsidRPr="001E1DD8">
        <w:rPr>
          <w:rFonts w:asciiTheme="majorHAnsi" w:hAnsiTheme="majorHAnsi"/>
        </w:rPr>
        <w:t xml:space="preserve"> au génie civil (étude géotechniques et travaux de réalisation des ouvrages de génie civil).</w:t>
      </w:r>
    </w:p>
    <w:p w14:paraId="262C401F" w14:textId="77777777" w:rsidR="00BA34EB" w:rsidRPr="001E1DD8" w:rsidRDefault="00BA34EB" w:rsidP="00577627">
      <w:pPr>
        <w:jc w:val="both"/>
        <w:rPr>
          <w:rFonts w:asciiTheme="majorHAnsi" w:hAnsiTheme="majorHAnsi"/>
          <w:i/>
          <w:iCs/>
        </w:rPr>
      </w:pPr>
      <w:r w:rsidRPr="001E1DD8">
        <w:rPr>
          <w:rFonts w:asciiTheme="majorHAnsi" w:hAnsiTheme="majorHAnsi"/>
          <w:i/>
          <w:iCs/>
        </w:rPr>
        <w:t>6.1.4</w:t>
      </w:r>
      <w:r w:rsidRPr="001E1DD8">
        <w:rPr>
          <w:rFonts w:asciiTheme="majorHAnsi" w:hAnsiTheme="majorHAnsi"/>
          <w:i/>
          <w:iCs/>
        </w:rPr>
        <w:tab/>
        <w:t>Prix transport local</w:t>
      </w:r>
    </w:p>
    <w:p w14:paraId="0AA4A315" w14:textId="77777777" w:rsidR="00BA34EB" w:rsidRPr="001E1DD8" w:rsidRDefault="00BA34EB" w:rsidP="00577627">
      <w:pPr>
        <w:jc w:val="both"/>
        <w:rPr>
          <w:rFonts w:asciiTheme="majorHAnsi" w:hAnsiTheme="majorHAnsi"/>
        </w:rPr>
      </w:pPr>
      <w:r w:rsidRPr="001E1DD8">
        <w:rPr>
          <w:rFonts w:asciiTheme="majorHAnsi" w:hAnsiTheme="majorHAnsi"/>
        </w:rPr>
        <w:t>Il comprend :</w:t>
      </w:r>
    </w:p>
    <w:p w14:paraId="69110A7C" w14:textId="3F041127" w:rsidR="00BA34EB" w:rsidRPr="001E1DD8" w:rsidRDefault="00BA34EB" w:rsidP="00577627">
      <w:pPr>
        <w:pStyle w:val="Paragraphedeliste"/>
        <w:numPr>
          <w:ilvl w:val="0"/>
          <w:numId w:val="1"/>
        </w:numPr>
        <w:jc w:val="both"/>
        <w:rPr>
          <w:rFonts w:asciiTheme="majorHAnsi" w:hAnsiTheme="majorHAnsi"/>
        </w:rPr>
      </w:pPr>
      <w:r w:rsidRPr="001E1DD8">
        <w:rPr>
          <w:rFonts w:asciiTheme="majorHAnsi" w:hAnsiTheme="majorHAnsi"/>
        </w:rPr>
        <w:t>Le transport local de l’ensemble du matériel fourni par le Prestataire depuis quais, port</w:t>
      </w:r>
      <w:r w:rsidR="00577627" w:rsidRPr="001E1DD8">
        <w:rPr>
          <w:rFonts w:asciiTheme="majorHAnsi" w:hAnsiTheme="majorHAnsi"/>
        </w:rPr>
        <w:t>s</w:t>
      </w:r>
      <w:r w:rsidRPr="001E1DD8">
        <w:rPr>
          <w:rFonts w:asciiTheme="majorHAnsi" w:hAnsiTheme="majorHAnsi"/>
        </w:rPr>
        <w:t xml:space="preserve"> tunisiens jusqu’à la livraison sur site (y compris assurance chargement et déchargement),</w:t>
      </w:r>
    </w:p>
    <w:p w14:paraId="4DCC172E" w14:textId="381F5F6C" w:rsidR="00BA34EB" w:rsidRDefault="00BA34EB" w:rsidP="00577627">
      <w:pPr>
        <w:pStyle w:val="Paragraphedeliste"/>
        <w:numPr>
          <w:ilvl w:val="0"/>
          <w:numId w:val="1"/>
        </w:numPr>
        <w:jc w:val="both"/>
        <w:rPr>
          <w:rFonts w:asciiTheme="majorHAnsi" w:hAnsiTheme="majorHAnsi"/>
        </w:rPr>
      </w:pPr>
      <w:r w:rsidRPr="001E1DD8">
        <w:rPr>
          <w:rFonts w:asciiTheme="majorHAnsi" w:hAnsiTheme="majorHAnsi"/>
        </w:rPr>
        <w:t>Le transport local des fournitures locales à la charge du Prestataire.</w:t>
      </w:r>
    </w:p>
    <w:p w14:paraId="29A21B46" w14:textId="77777777" w:rsidR="00BA34EB" w:rsidRPr="001E1DD8" w:rsidRDefault="00BA34EB" w:rsidP="00577627">
      <w:pPr>
        <w:jc w:val="both"/>
        <w:rPr>
          <w:rFonts w:asciiTheme="majorHAnsi" w:hAnsiTheme="majorHAnsi"/>
          <w:i/>
          <w:iCs/>
        </w:rPr>
      </w:pPr>
      <w:r w:rsidRPr="001E1DD8">
        <w:rPr>
          <w:rFonts w:asciiTheme="majorHAnsi" w:hAnsiTheme="majorHAnsi"/>
          <w:i/>
          <w:iCs/>
        </w:rPr>
        <w:t>6.1.5</w:t>
      </w:r>
      <w:r w:rsidRPr="001E1DD8">
        <w:rPr>
          <w:rFonts w:asciiTheme="majorHAnsi" w:hAnsiTheme="majorHAnsi"/>
          <w:i/>
          <w:iCs/>
        </w:rPr>
        <w:tab/>
        <w:t>Prix de montage, essais et mise en service</w:t>
      </w:r>
    </w:p>
    <w:p w14:paraId="72E2CA02" w14:textId="5C1BA494" w:rsidR="00986797" w:rsidRDefault="00BA34EB" w:rsidP="001E1DD8">
      <w:pPr>
        <w:jc w:val="both"/>
        <w:rPr>
          <w:rFonts w:asciiTheme="majorHAnsi" w:hAnsiTheme="majorHAnsi"/>
        </w:rPr>
      </w:pPr>
      <w:r w:rsidRPr="001E1DD8">
        <w:rPr>
          <w:rFonts w:asciiTheme="majorHAnsi" w:hAnsiTheme="majorHAnsi"/>
        </w:rPr>
        <w:t xml:space="preserve">Il couvre l’ensemble des prestations relatives à la période s’étendant depuis </w:t>
      </w:r>
      <w:r w:rsidR="00F53526" w:rsidRPr="001E1DD8">
        <w:rPr>
          <w:rFonts w:asciiTheme="majorHAnsi" w:hAnsiTheme="majorHAnsi"/>
        </w:rPr>
        <w:t xml:space="preserve">le </w:t>
      </w:r>
      <w:r w:rsidRPr="001E1DD8">
        <w:rPr>
          <w:rFonts w:asciiTheme="majorHAnsi" w:hAnsiTheme="majorHAnsi"/>
        </w:rPr>
        <w:t xml:space="preserve">dépôt du matériel sur les lieux de montage, ou sur l’aire de stockage intermédiaire jusqu’à la </w:t>
      </w:r>
      <w:r w:rsidR="0008291D" w:rsidRPr="001E1DD8">
        <w:rPr>
          <w:rFonts w:asciiTheme="majorHAnsi" w:hAnsiTheme="majorHAnsi"/>
        </w:rPr>
        <w:t>R</w:t>
      </w:r>
      <w:r w:rsidRPr="001E1DD8">
        <w:rPr>
          <w:rFonts w:asciiTheme="majorHAnsi" w:hAnsiTheme="majorHAnsi"/>
        </w:rPr>
        <w:t xml:space="preserve">éception </w:t>
      </w:r>
      <w:r w:rsidR="0008291D" w:rsidRPr="001E1DD8">
        <w:rPr>
          <w:rFonts w:asciiTheme="majorHAnsi" w:hAnsiTheme="majorHAnsi"/>
        </w:rPr>
        <w:t>D</w:t>
      </w:r>
      <w:r w:rsidRPr="001E1DD8">
        <w:rPr>
          <w:rFonts w:asciiTheme="majorHAnsi" w:hAnsiTheme="majorHAnsi"/>
        </w:rPr>
        <w:t>éfinitive.</w:t>
      </w:r>
    </w:p>
    <w:p w14:paraId="4F8C2CD6" w14:textId="77777777" w:rsidR="000420E6" w:rsidRDefault="000420E6" w:rsidP="00577627">
      <w:pPr>
        <w:pStyle w:val="Sansinterligne"/>
        <w:jc w:val="both"/>
      </w:pPr>
    </w:p>
    <w:p w14:paraId="237735E8" w14:textId="77777777" w:rsidR="004E2D94" w:rsidRDefault="00A7058A"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3D2B06">
        <w:rPr>
          <w:rFonts w:asciiTheme="majorHAnsi" w:hAnsiTheme="majorHAnsi"/>
          <w:b/>
          <w:bCs/>
          <w:color w:val="2F5496" w:themeColor="accent1" w:themeShade="BF"/>
        </w:rPr>
        <w:t>Il est vivement recommandé de veiller à ce que le prix soit ferme et définitif</w:t>
      </w:r>
      <w:r w:rsidR="004E2D94">
        <w:rPr>
          <w:rFonts w:asciiTheme="majorHAnsi" w:hAnsiTheme="majorHAnsi"/>
          <w:b/>
          <w:bCs/>
          <w:color w:val="2F5496" w:themeColor="accent1" w:themeShade="BF"/>
        </w:rPr>
        <w:t>.</w:t>
      </w:r>
    </w:p>
    <w:p w14:paraId="3AB88CB6" w14:textId="77777777" w:rsidR="007A6ABF" w:rsidRDefault="007A6ABF"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p>
    <w:p w14:paraId="5F0F44B8" w14:textId="7C469469" w:rsidR="008839B1" w:rsidRDefault="008839B1"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 xml:space="preserve">En effet, le montant du </w:t>
      </w:r>
      <w:r w:rsidR="0068048B">
        <w:rPr>
          <w:rFonts w:asciiTheme="majorHAnsi" w:hAnsiTheme="majorHAnsi"/>
          <w:b/>
          <w:bCs/>
          <w:color w:val="2F5496" w:themeColor="accent1" w:themeShade="BF"/>
        </w:rPr>
        <w:t>c</w:t>
      </w:r>
      <w:r>
        <w:rPr>
          <w:rFonts w:asciiTheme="majorHAnsi" w:hAnsiTheme="majorHAnsi"/>
          <w:b/>
          <w:bCs/>
          <w:color w:val="2F5496" w:themeColor="accent1" w:themeShade="BF"/>
        </w:rPr>
        <w:t xml:space="preserve">ontrat est </w:t>
      </w:r>
      <w:r w:rsidR="00A7058A" w:rsidRPr="003D2B06">
        <w:rPr>
          <w:rFonts w:asciiTheme="majorHAnsi" w:hAnsiTheme="majorHAnsi"/>
          <w:b/>
          <w:bCs/>
          <w:color w:val="2F5496" w:themeColor="accent1" w:themeShade="BF"/>
        </w:rPr>
        <w:t xml:space="preserve">un coût d’investissement </w:t>
      </w:r>
      <w:r>
        <w:rPr>
          <w:rFonts w:asciiTheme="majorHAnsi" w:hAnsiTheme="majorHAnsi"/>
          <w:b/>
          <w:bCs/>
          <w:color w:val="2F5496" w:themeColor="accent1" w:themeShade="BF"/>
        </w:rPr>
        <w:t xml:space="preserve">prévu par </w:t>
      </w:r>
      <w:r w:rsidR="00A7058A" w:rsidRPr="003D2B06">
        <w:rPr>
          <w:rFonts w:asciiTheme="majorHAnsi" w:hAnsiTheme="majorHAnsi"/>
          <w:b/>
          <w:bCs/>
          <w:color w:val="2F5496" w:themeColor="accent1" w:themeShade="BF"/>
        </w:rPr>
        <w:t xml:space="preserve">la société </w:t>
      </w:r>
      <w:r>
        <w:rPr>
          <w:rFonts w:asciiTheme="majorHAnsi" w:hAnsiTheme="majorHAnsi"/>
          <w:b/>
          <w:bCs/>
          <w:color w:val="2F5496" w:themeColor="accent1" w:themeShade="BF"/>
        </w:rPr>
        <w:t xml:space="preserve">de projet et </w:t>
      </w:r>
      <w:r w:rsidR="00A7058A" w:rsidRPr="003D2B06">
        <w:rPr>
          <w:rFonts w:asciiTheme="majorHAnsi" w:hAnsiTheme="majorHAnsi"/>
          <w:b/>
          <w:bCs/>
          <w:color w:val="2F5496" w:themeColor="accent1" w:themeShade="BF"/>
        </w:rPr>
        <w:t>sur la base duquel le financement a été mis en place. La société de projet ne doit</w:t>
      </w:r>
      <w:r>
        <w:rPr>
          <w:rFonts w:asciiTheme="majorHAnsi" w:hAnsiTheme="majorHAnsi"/>
          <w:b/>
          <w:bCs/>
          <w:color w:val="2F5496" w:themeColor="accent1" w:themeShade="BF"/>
        </w:rPr>
        <w:t xml:space="preserve"> donc</w:t>
      </w:r>
      <w:r w:rsidR="00A7058A" w:rsidRPr="003D2B06">
        <w:rPr>
          <w:rFonts w:asciiTheme="majorHAnsi" w:hAnsiTheme="majorHAnsi"/>
          <w:b/>
          <w:bCs/>
          <w:color w:val="2F5496" w:themeColor="accent1" w:themeShade="BF"/>
        </w:rPr>
        <w:t xml:space="preserve"> pas supporter le risque de variation du prix</w:t>
      </w:r>
      <w:r>
        <w:rPr>
          <w:rFonts w:asciiTheme="majorHAnsi" w:hAnsiTheme="majorHAnsi"/>
          <w:b/>
          <w:bCs/>
          <w:color w:val="2F5496" w:themeColor="accent1" w:themeShade="BF"/>
        </w:rPr>
        <w:t xml:space="preserve"> qu’elle ne pourrait supporter si </w:t>
      </w:r>
      <w:r w:rsidR="00475EA0">
        <w:rPr>
          <w:rFonts w:asciiTheme="majorHAnsi" w:hAnsiTheme="majorHAnsi"/>
          <w:b/>
          <w:bCs/>
          <w:color w:val="2F5496" w:themeColor="accent1" w:themeShade="BF"/>
        </w:rPr>
        <w:t xml:space="preserve">celui-ci devait être </w:t>
      </w:r>
      <w:r>
        <w:rPr>
          <w:rFonts w:asciiTheme="majorHAnsi" w:hAnsiTheme="majorHAnsi"/>
          <w:b/>
          <w:bCs/>
          <w:color w:val="2F5496" w:themeColor="accent1" w:themeShade="BF"/>
        </w:rPr>
        <w:t>revu à la hausse</w:t>
      </w:r>
      <w:r w:rsidR="00A7058A" w:rsidRPr="003D2B06">
        <w:rPr>
          <w:rFonts w:asciiTheme="majorHAnsi" w:hAnsiTheme="majorHAnsi"/>
          <w:b/>
          <w:bCs/>
          <w:color w:val="2F5496" w:themeColor="accent1" w:themeShade="BF"/>
        </w:rPr>
        <w:t xml:space="preserve">. </w:t>
      </w:r>
    </w:p>
    <w:p w14:paraId="1F677038" w14:textId="77777777" w:rsidR="008839B1" w:rsidRDefault="008839B1"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p>
    <w:p w14:paraId="343CB346" w14:textId="71CBE28D" w:rsidR="008839B1" w:rsidRDefault="00A7058A"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3D2B06">
        <w:rPr>
          <w:rFonts w:asciiTheme="majorHAnsi" w:hAnsiTheme="majorHAnsi"/>
          <w:b/>
          <w:bCs/>
          <w:color w:val="2F5496" w:themeColor="accent1" w:themeShade="BF"/>
        </w:rPr>
        <w:t>Le prix doit être global et comprendre l’ensemble des travaux prévus. Le constructeur devra</w:t>
      </w:r>
      <w:r w:rsidR="008839B1">
        <w:rPr>
          <w:rFonts w:asciiTheme="majorHAnsi" w:hAnsiTheme="majorHAnsi"/>
          <w:b/>
          <w:bCs/>
          <w:color w:val="2F5496" w:themeColor="accent1" w:themeShade="BF"/>
        </w:rPr>
        <w:t xml:space="preserve"> donc</w:t>
      </w:r>
      <w:r w:rsidRPr="003D2B06">
        <w:rPr>
          <w:rFonts w:asciiTheme="majorHAnsi" w:hAnsiTheme="majorHAnsi"/>
          <w:b/>
          <w:bCs/>
          <w:color w:val="2F5496" w:themeColor="accent1" w:themeShade="BF"/>
        </w:rPr>
        <w:t xml:space="preserve"> assumer les surcoûts éventuels.</w:t>
      </w:r>
      <w:r w:rsidR="003D2B06" w:rsidRPr="003D2B06">
        <w:rPr>
          <w:rFonts w:asciiTheme="majorHAnsi" w:hAnsiTheme="majorHAnsi"/>
          <w:b/>
          <w:bCs/>
          <w:color w:val="2F5496" w:themeColor="accent1" w:themeShade="BF"/>
        </w:rPr>
        <w:t xml:space="preserve"> Dans ce cas, il faudra</w:t>
      </w:r>
      <w:r w:rsidR="008839B1">
        <w:rPr>
          <w:rFonts w:asciiTheme="majorHAnsi" w:hAnsiTheme="majorHAnsi"/>
          <w:b/>
          <w:bCs/>
          <w:color w:val="2F5496" w:themeColor="accent1" w:themeShade="BF"/>
        </w:rPr>
        <w:t xml:space="preserve"> rester </w:t>
      </w:r>
      <w:r w:rsidR="003D2B06" w:rsidRPr="003D2B06">
        <w:rPr>
          <w:rFonts w:asciiTheme="majorHAnsi" w:hAnsiTheme="majorHAnsi"/>
          <w:b/>
          <w:bCs/>
          <w:color w:val="2F5496" w:themeColor="accent1" w:themeShade="BF"/>
        </w:rPr>
        <w:t xml:space="preserve">vigilant sur </w:t>
      </w:r>
      <w:r w:rsidR="00D6456D">
        <w:rPr>
          <w:rFonts w:asciiTheme="majorHAnsi" w:hAnsiTheme="majorHAnsi"/>
          <w:b/>
          <w:bCs/>
          <w:color w:val="2F5496" w:themeColor="accent1" w:themeShade="BF"/>
        </w:rPr>
        <w:t xml:space="preserve">une éventuelle </w:t>
      </w:r>
      <w:r w:rsidR="003D2B06" w:rsidRPr="003D2B06">
        <w:rPr>
          <w:rFonts w:asciiTheme="majorHAnsi" w:hAnsiTheme="majorHAnsi"/>
          <w:b/>
          <w:bCs/>
          <w:color w:val="2F5496" w:themeColor="accent1" w:themeShade="BF"/>
        </w:rPr>
        <w:t xml:space="preserve">clause d’imprévision, </w:t>
      </w:r>
      <w:r w:rsidR="00D6456D">
        <w:rPr>
          <w:rFonts w:asciiTheme="majorHAnsi" w:hAnsiTheme="majorHAnsi"/>
          <w:b/>
          <w:bCs/>
          <w:color w:val="2F5496" w:themeColor="accent1" w:themeShade="BF"/>
        </w:rPr>
        <w:t xml:space="preserve">qui sera </w:t>
      </w:r>
      <w:r w:rsidR="003D2B06" w:rsidRPr="003D2B06">
        <w:rPr>
          <w:rFonts w:asciiTheme="majorHAnsi" w:hAnsiTheme="majorHAnsi"/>
          <w:b/>
          <w:bCs/>
          <w:color w:val="2F5496" w:themeColor="accent1" w:themeShade="BF"/>
        </w:rPr>
        <w:t>à exclure ou à encadre</w:t>
      </w:r>
      <w:r w:rsidR="008839B1">
        <w:rPr>
          <w:rFonts w:asciiTheme="majorHAnsi" w:hAnsiTheme="majorHAnsi"/>
          <w:b/>
          <w:bCs/>
          <w:color w:val="2F5496" w:themeColor="accent1" w:themeShade="BF"/>
        </w:rPr>
        <w:t>r</w:t>
      </w:r>
      <w:r w:rsidR="003D2B06" w:rsidRPr="003D2B06">
        <w:rPr>
          <w:rFonts w:asciiTheme="majorHAnsi" w:hAnsiTheme="majorHAnsi"/>
          <w:b/>
          <w:bCs/>
          <w:color w:val="2F5496" w:themeColor="accent1" w:themeShade="BF"/>
        </w:rPr>
        <w:t xml:space="preserve"> </w:t>
      </w:r>
      <w:r w:rsidR="008839B1">
        <w:rPr>
          <w:rFonts w:asciiTheme="majorHAnsi" w:hAnsiTheme="majorHAnsi"/>
          <w:b/>
          <w:bCs/>
          <w:color w:val="2F5496" w:themeColor="accent1" w:themeShade="BF"/>
        </w:rPr>
        <w:t>de manière stricte</w:t>
      </w:r>
      <w:r w:rsidR="003D2B06" w:rsidRPr="003D2B06">
        <w:rPr>
          <w:rFonts w:asciiTheme="majorHAnsi" w:hAnsiTheme="majorHAnsi"/>
          <w:b/>
          <w:bCs/>
          <w:color w:val="2F5496" w:themeColor="accent1" w:themeShade="BF"/>
        </w:rPr>
        <w:t>.</w:t>
      </w:r>
      <w:r w:rsidR="008839B1">
        <w:rPr>
          <w:rFonts w:asciiTheme="majorHAnsi" w:hAnsiTheme="majorHAnsi"/>
          <w:b/>
          <w:bCs/>
          <w:color w:val="2F5496" w:themeColor="accent1" w:themeShade="BF"/>
        </w:rPr>
        <w:t xml:space="preserve"> </w:t>
      </w:r>
    </w:p>
    <w:p w14:paraId="465A5C22" w14:textId="77777777" w:rsidR="008839B1" w:rsidRDefault="008839B1"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p>
    <w:p w14:paraId="345263F7" w14:textId="30BDED6A" w:rsidR="00A7058A" w:rsidRPr="003D2B06" w:rsidRDefault="008839B1" w:rsidP="003D2B06">
      <w:pPr>
        <w:pStyle w:val="Sansinterlign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lastRenderedPageBreak/>
        <w:t xml:space="preserve">Il est recommandé d’être particulièrement vigilant sur toutes les clauses permettant au constructeur de réviser le prix du fait de la survenance de circonstances exceptionnelles. Dans un tel cas, il convient de s’assurer que ce droit de réviser le prix respecte le principe de transparence avec le contrat principal. </w:t>
      </w:r>
    </w:p>
    <w:p w14:paraId="503193C2" w14:textId="18FE4A41" w:rsidR="0048325D" w:rsidRDefault="0048325D" w:rsidP="0091658D">
      <w:pPr>
        <w:pStyle w:val="Sansinterligne"/>
        <w:jc w:val="both"/>
        <w:rPr>
          <w:rFonts w:asciiTheme="majorHAnsi" w:hAnsiTheme="majorHAnsi"/>
        </w:rPr>
      </w:pPr>
    </w:p>
    <w:p w14:paraId="6E7362BF" w14:textId="0BB89B94" w:rsidR="0048325D" w:rsidRDefault="0048325D" w:rsidP="00BB5BFF">
      <w:pPr>
        <w:pStyle w:val="Titre2"/>
        <w:numPr>
          <w:ilvl w:val="1"/>
          <w:numId w:val="2"/>
        </w:numPr>
      </w:pPr>
      <w:bookmarkStart w:id="31" w:name="_Toc35962304"/>
      <w:r>
        <w:t>Avance</w:t>
      </w:r>
      <w:bookmarkEnd w:id="31"/>
    </w:p>
    <w:p w14:paraId="3D6C1D31" w14:textId="77777777" w:rsidR="0008291D" w:rsidRDefault="0008291D" w:rsidP="0091658D">
      <w:pPr>
        <w:pStyle w:val="Sansinterligne"/>
        <w:jc w:val="both"/>
        <w:rPr>
          <w:rFonts w:asciiTheme="majorHAnsi" w:hAnsiTheme="majorHAnsi"/>
        </w:rPr>
      </w:pPr>
    </w:p>
    <w:p w14:paraId="37D53445" w14:textId="312E28D6" w:rsidR="005E0E37" w:rsidRDefault="005E0E37" w:rsidP="0091658D">
      <w:pPr>
        <w:pStyle w:val="Sansinterligne"/>
        <w:jc w:val="both"/>
        <w:rPr>
          <w:rFonts w:asciiTheme="majorHAnsi" w:hAnsiTheme="majorHAnsi"/>
        </w:rPr>
      </w:pPr>
      <w:r>
        <w:rPr>
          <w:rFonts w:asciiTheme="majorHAnsi" w:hAnsiTheme="majorHAnsi"/>
        </w:rPr>
        <w:t xml:space="preserve">Une avance de </w:t>
      </w:r>
      <w:r w:rsidR="008D3CA7" w:rsidRPr="00B81A95">
        <w:rPr>
          <w:rFonts w:asciiTheme="majorHAnsi" w:hAnsiTheme="majorHAnsi"/>
          <w:i/>
          <w:iCs/>
        </w:rPr>
        <w:t>[</w:t>
      </w:r>
      <w:r w:rsidRPr="00B81A95">
        <w:rPr>
          <w:rFonts w:asciiTheme="majorHAnsi" w:hAnsiTheme="majorHAnsi"/>
          <w:i/>
          <w:iCs/>
        </w:rPr>
        <w:t>10%</w:t>
      </w:r>
      <w:r w:rsidR="008D3CA7" w:rsidRPr="00B81A95">
        <w:rPr>
          <w:rFonts w:asciiTheme="majorHAnsi" w:hAnsiTheme="majorHAnsi"/>
          <w:i/>
          <w:iCs/>
        </w:rPr>
        <w:t>]</w:t>
      </w:r>
      <w:r>
        <w:rPr>
          <w:rFonts w:asciiTheme="majorHAnsi" w:hAnsiTheme="majorHAnsi"/>
        </w:rPr>
        <w:t xml:space="preserve"> du montant du Prix (en devises et en dinars) sera accordée au Prestataire à la signature du Contrat contre présentation d’une facture avance et remise d’une caution bancaire d’égale valeur.</w:t>
      </w:r>
    </w:p>
    <w:p w14:paraId="202F4A31" w14:textId="77777777" w:rsidR="0008291D" w:rsidRDefault="0008291D" w:rsidP="0091658D">
      <w:pPr>
        <w:pStyle w:val="Sansinterligne"/>
        <w:jc w:val="both"/>
        <w:rPr>
          <w:rFonts w:asciiTheme="majorHAnsi" w:hAnsiTheme="majorHAnsi"/>
        </w:rPr>
      </w:pPr>
    </w:p>
    <w:p w14:paraId="11DE575B" w14:textId="18CF44DE" w:rsidR="00FB542E" w:rsidRDefault="005E0E37" w:rsidP="0091658D">
      <w:pPr>
        <w:pStyle w:val="Sansinterligne"/>
        <w:jc w:val="both"/>
        <w:rPr>
          <w:rFonts w:asciiTheme="majorHAnsi" w:hAnsiTheme="majorHAnsi"/>
        </w:rPr>
      </w:pPr>
      <w:r>
        <w:rPr>
          <w:rFonts w:asciiTheme="majorHAnsi" w:hAnsiTheme="majorHAnsi"/>
        </w:rPr>
        <w:t xml:space="preserve">Cette avance sera déduite proportionnellement sur tous les paiements dus au Prestataire jusqu’à sa totale résorption et ce à raison de </w:t>
      </w:r>
      <w:r w:rsidR="008D3CA7" w:rsidRPr="00B81A95">
        <w:rPr>
          <w:rFonts w:asciiTheme="majorHAnsi" w:hAnsiTheme="majorHAnsi"/>
          <w:i/>
          <w:iCs/>
        </w:rPr>
        <w:t>[</w:t>
      </w:r>
      <w:r w:rsidRPr="00B81A95">
        <w:rPr>
          <w:rFonts w:asciiTheme="majorHAnsi" w:hAnsiTheme="majorHAnsi"/>
          <w:i/>
          <w:iCs/>
        </w:rPr>
        <w:t>10%</w:t>
      </w:r>
      <w:r w:rsidR="008D3CA7" w:rsidRPr="00B81A95">
        <w:rPr>
          <w:rFonts w:asciiTheme="majorHAnsi" w:hAnsiTheme="majorHAnsi"/>
          <w:i/>
          <w:iCs/>
        </w:rPr>
        <w:t>]</w:t>
      </w:r>
      <w:r>
        <w:rPr>
          <w:rFonts w:asciiTheme="majorHAnsi" w:hAnsiTheme="majorHAnsi"/>
        </w:rPr>
        <w:t xml:space="preserve"> des montants facturés.</w:t>
      </w:r>
    </w:p>
    <w:p w14:paraId="6291C5D3" w14:textId="0D5F0CF1" w:rsidR="00C761C0" w:rsidRDefault="00C761C0" w:rsidP="0091658D">
      <w:pPr>
        <w:pStyle w:val="Sansinterligne"/>
        <w:jc w:val="both"/>
        <w:rPr>
          <w:rFonts w:asciiTheme="majorHAnsi" w:hAnsiTheme="majorHAnsi"/>
        </w:rPr>
      </w:pPr>
    </w:p>
    <w:p w14:paraId="39A8F5BC" w14:textId="77777777" w:rsidR="00D13A4B" w:rsidRDefault="00D13A4B" w:rsidP="0091658D">
      <w:pPr>
        <w:pStyle w:val="Sansinterligne"/>
        <w:jc w:val="both"/>
        <w:rPr>
          <w:rFonts w:asciiTheme="majorHAnsi" w:hAnsiTheme="majorHAnsi"/>
        </w:rPr>
      </w:pPr>
      <w:r>
        <w:rPr>
          <w:rFonts w:asciiTheme="majorHAnsi" w:hAnsiTheme="majorHAnsi"/>
        </w:rPr>
        <w:t>A la demande écrite du Prestataire une main levée partielle de la caution de restitution d’avance peut être accordée par le Client au profit du Prestataire une fois la moitié du montant de l’avance a été récupéré.</w:t>
      </w:r>
    </w:p>
    <w:p w14:paraId="57DEF506" w14:textId="77777777" w:rsidR="001E1DD8" w:rsidRPr="00986797" w:rsidRDefault="001E1DD8" w:rsidP="0091658D">
      <w:pPr>
        <w:pStyle w:val="Sansinterligne"/>
        <w:jc w:val="both"/>
        <w:rPr>
          <w:rFonts w:asciiTheme="majorHAnsi" w:hAnsiTheme="majorHAnsi"/>
        </w:rPr>
      </w:pPr>
    </w:p>
    <w:p w14:paraId="5F7817B8" w14:textId="77777777" w:rsidR="00346AA3" w:rsidRPr="00017E06" w:rsidRDefault="00346AA3" w:rsidP="00915218">
      <w:pPr>
        <w:pStyle w:val="Titre2"/>
        <w:numPr>
          <w:ilvl w:val="1"/>
          <w:numId w:val="2"/>
        </w:numPr>
      </w:pPr>
      <w:bookmarkStart w:id="32" w:name="_Toc35962305"/>
      <w:r w:rsidRPr="00017E06">
        <w:t>Modalités de paiement</w:t>
      </w:r>
      <w:bookmarkEnd w:id="32"/>
    </w:p>
    <w:p w14:paraId="5E3965F4" w14:textId="77777777" w:rsidR="001E1DD8" w:rsidRDefault="001E1DD8" w:rsidP="001E1DD8">
      <w:pPr>
        <w:pStyle w:val="Sansinterligne"/>
      </w:pPr>
    </w:p>
    <w:p w14:paraId="3340E866" w14:textId="1F6AC5F7" w:rsidR="00743EAF" w:rsidRDefault="00B45CA1" w:rsidP="00F577F9">
      <w:pPr>
        <w:jc w:val="both"/>
        <w:rPr>
          <w:rFonts w:asciiTheme="majorHAnsi" w:hAnsiTheme="majorHAnsi"/>
        </w:rPr>
      </w:pPr>
      <w:r w:rsidRPr="00B45CA1">
        <w:rPr>
          <w:rFonts w:asciiTheme="majorHAnsi" w:hAnsiTheme="majorHAnsi"/>
        </w:rPr>
        <w:t xml:space="preserve">Lorsque </w:t>
      </w:r>
      <w:r>
        <w:rPr>
          <w:rFonts w:asciiTheme="majorHAnsi" w:hAnsiTheme="majorHAnsi"/>
        </w:rPr>
        <w:t>qu’un</w:t>
      </w:r>
      <w:r w:rsidRPr="00B45CA1">
        <w:rPr>
          <w:rFonts w:asciiTheme="majorHAnsi" w:hAnsiTheme="majorHAnsi"/>
        </w:rPr>
        <w:t xml:space="preserve"> paiement </w:t>
      </w:r>
      <w:r w:rsidR="00743EAF">
        <w:rPr>
          <w:rFonts w:asciiTheme="majorHAnsi" w:hAnsiTheme="majorHAnsi"/>
        </w:rPr>
        <w:t xml:space="preserve">d’une tranche du Prix </w:t>
      </w:r>
      <w:r w:rsidRPr="00B45CA1">
        <w:rPr>
          <w:rFonts w:asciiTheme="majorHAnsi" w:hAnsiTheme="majorHAnsi"/>
        </w:rPr>
        <w:t xml:space="preserve">en vertu du </w:t>
      </w:r>
      <w:r w:rsidR="008216F4">
        <w:rPr>
          <w:rFonts w:asciiTheme="majorHAnsi" w:hAnsiTheme="majorHAnsi"/>
        </w:rPr>
        <w:t>C</w:t>
      </w:r>
      <w:r w:rsidRPr="00B45CA1">
        <w:rPr>
          <w:rFonts w:asciiTheme="majorHAnsi" w:hAnsiTheme="majorHAnsi"/>
        </w:rPr>
        <w:t>ontrat est dû conformément à l'</w:t>
      </w:r>
      <w:r w:rsidR="00743EAF">
        <w:rPr>
          <w:rFonts w:asciiTheme="majorHAnsi" w:hAnsiTheme="majorHAnsi"/>
        </w:rPr>
        <w:t>A</w:t>
      </w:r>
      <w:r w:rsidRPr="00B45CA1">
        <w:rPr>
          <w:rFonts w:asciiTheme="majorHAnsi" w:hAnsiTheme="majorHAnsi"/>
        </w:rPr>
        <w:t xml:space="preserve">nnexe </w:t>
      </w:r>
      <w:r w:rsidR="00743EAF">
        <w:rPr>
          <w:rFonts w:asciiTheme="majorHAnsi" w:hAnsiTheme="majorHAnsi"/>
        </w:rPr>
        <w:t>5</w:t>
      </w:r>
      <w:r w:rsidRPr="00B45CA1">
        <w:rPr>
          <w:rFonts w:asciiTheme="majorHAnsi" w:hAnsiTheme="majorHAnsi"/>
        </w:rPr>
        <w:t xml:space="preserve"> (</w:t>
      </w:r>
      <w:r w:rsidR="00743EAF">
        <w:rPr>
          <w:rFonts w:asciiTheme="majorHAnsi" w:hAnsiTheme="majorHAnsi"/>
        </w:rPr>
        <w:t>Echéancier de paiement du Prix</w:t>
      </w:r>
      <w:r w:rsidRPr="00B45CA1">
        <w:rPr>
          <w:rFonts w:asciiTheme="majorHAnsi" w:hAnsiTheme="majorHAnsi"/>
        </w:rPr>
        <w:t xml:space="preserve">), </w:t>
      </w:r>
      <w:r w:rsidR="00743EAF">
        <w:rPr>
          <w:rFonts w:asciiTheme="majorHAnsi" w:hAnsiTheme="majorHAnsi"/>
        </w:rPr>
        <w:t>le Prestataire</w:t>
      </w:r>
      <w:r w:rsidRPr="00B45CA1">
        <w:rPr>
          <w:rFonts w:asciiTheme="majorHAnsi" w:hAnsiTheme="majorHAnsi"/>
        </w:rPr>
        <w:t xml:space="preserve"> remettra au </w:t>
      </w:r>
      <w:r w:rsidR="00743EAF">
        <w:rPr>
          <w:rFonts w:asciiTheme="majorHAnsi" w:hAnsiTheme="majorHAnsi"/>
        </w:rPr>
        <w:t>C</w:t>
      </w:r>
      <w:r w:rsidRPr="00B45CA1">
        <w:rPr>
          <w:rFonts w:asciiTheme="majorHAnsi" w:hAnsiTheme="majorHAnsi"/>
        </w:rPr>
        <w:t>lient un avis, précisant</w:t>
      </w:r>
      <w:r w:rsidR="00743EAF">
        <w:rPr>
          <w:rFonts w:asciiTheme="majorHAnsi" w:hAnsiTheme="majorHAnsi"/>
        </w:rPr>
        <w:t> :</w:t>
      </w:r>
    </w:p>
    <w:p w14:paraId="72401F62" w14:textId="2FEFDFA0" w:rsidR="00743EAF" w:rsidRDefault="00743EAF" w:rsidP="00F577F9">
      <w:pPr>
        <w:jc w:val="both"/>
        <w:rPr>
          <w:rFonts w:asciiTheme="majorHAnsi" w:hAnsiTheme="majorHAnsi"/>
        </w:rPr>
      </w:pPr>
      <w:r>
        <w:rPr>
          <w:rFonts w:asciiTheme="majorHAnsi" w:hAnsiTheme="majorHAnsi"/>
        </w:rPr>
        <w:t>-</w:t>
      </w:r>
      <w:r w:rsidR="00B45CA1" w:rsidRPr="00B45CA1">
        <w:rPr>
          <w:rFonts w:asciiTheme="majorHAnsi" w:hAnsiTheme="majorHAnsi"/>
        </w:rPr>
        <w:t xml:space="preserve"> les </w:t>
      </w:r>
      <w:r w:rsidR="00131C06">
        <w:rPr>
          <w:rFonts w:asciiTheme="majorHAnsi" w:hAnsiTheme="majorHAnsi"/>
        </w:rPr>
        <w:t>T</w:t>
      </w:r>
      <w:r w:rsidR="00B45CA1" w:rsidRPr="00B45CA1">
        <w:rPr>
          <w:rFonts w:asciiTheme="majorHAnsi" w:hAnsiTheme="majorHAnsi"/>
        </w:rPr>
        <w:t xml:space="preserve">ravaux exécutés ou les livraisons et </w:t>
      </w:r>
      <w:r>
        <w:rPr>
          <w:rFonts w:asciiTheme="majorHAnsi" w:hAnsiTheme="majorHAnsi"/>
        </w:rPr>
        <w:t xml:space="preserve">leurs pièces justificatives </w:t>
      </w:r>
    </w:p>
    <w:p w14:paraId="035D489E" w14:textId="14FB6A2F" w:rsidR="00B45CA1" w:rsidRDefault="00743EAF" w:rsidP="00F577F9">
      <w:pPr>
        <w:jc w:val="both"/>
        <w:rPr>
          <w:rFonts w:asciiTheme="majorHAnsi" w:hAnsiTheme="majorHAnsi"/>
        </w:rPr>
      </w:pPr>
      <w:r>
        <w:rPr>
          <w:rFonts w:asciiTheme="majorHAnsi" w:hAnsiTheme="majorHAnsi"/>
        </w:rPr>
        <w:t xml:space="preserve">- </w:t>
      </w:r>
      <w:r w:rsidR="00B45CA1" w:rsidRPr="00B45CA1">
        <w:rPr>
          <w:rFonts w:asciiTheme="majorHAnsi" w:hAnsiTheme="majorHAnsi"/>
        </w:rPr>
        <w:t xml:space="preserve">la </w:t>
      </w:r>
      <w:r>
        <w:rPr>
          <w:rFonts w:asciiTheme="majorHAnsi" w:hAnsiTheme="majorHAnsi"/>
        </w:rPr>
        <w:t>tranche</w:t>
      </w:r>
      <w:r w:rsidR="00B45CA1" w:rsidRPr="00B45CA1">
        <w:rPr>
          <w:rFonts w:asciiTheme="majorHAnsi" w:hAnsiTheme="majorHAnsi"/>
        </w:rPr>
        <w:t xml:space="preserve"> du Prix alors payable au </w:t>
      </w:r>
      <w:r>
        <w:rPr>
          <w:rFonts w:asciiTheme="majorHAnsi" w:hAnsiTheme="majorHAnsi"/>
        </w:rPr>
        <w:t>Prestaire</w:t>
      </w:r>
      <w:r w:rsidR="00B45CA1" w:rsidRPr="00B45CA1">
        <w:rPr>
          <w:rFonts w:asciiTheme="majorHAnsi" w:hAnsiTheme="majorHAnsi"/>
        </w:rPr>
        <w:t xml:space="preserve">, conformément </w:t>
      </w:r>
      <w:r>
        <w:rPr>
          <w:rFonts w:asciiTheme="majorHAnsi" w:hAnsiTheme="majorHAnsi"/>
        </w:rPr>
        <w:t>à l’échéancier</w:t>
      </w:r>
      <w:r w:rsidR="00B45CA1" w:rsidRPr="00B45CA1">
        <w:rPr>
          <w:rFonts w:asciiTheme="majorHAnsi" w:hAnsiTheme="majorHAnsi"/>
        </w:rPr>
        <w:t xml:space="preserve"> de paiement.</w:t>
      </w:r>
    </w:p>
    <w:p w14:paraId="49D8A5B4" w14:textId="54FAF2AA" w:rsidR="00743EAF" w:rsidRPr="00743EAF" w:rsidRDefault="00743EAF" w:rsidP="00743EAF">
      <w:pPr>
        <w:jc w:val="both"/>
        <w:rPr>
          <w:rFonts w:asciiTheme="majorHAnsi" w:hAnsiTheme="majorHAnsi"/>
        </w:rPr>
      </w:pPr>
      <w:r w:rsidRPr="00743EAF">
        <w:rPr>
          <w:rFonts w:asciiTheme="majorHAnsi" w:hAnsiTheme="majorHAnsi"/>
        </w:rPr>
        <w:t xml:space="preserve">Dans les cinq (5) </w:t>
      </w:r>
      <w:r w:rsidR="008216F4">
        <w:rPr>
          <w:rFonts w:asciiTheme="majorHAnsi" w:hAnsiTheme="majorHAnsi"/>
        </w:rPr>
        <w:t>Jours Ouvrés</w:t>
      </w:r>
      <w:r w:rsidRPr="00743EAF">
        <w:rPr>
          <w:rFonts w:asciiTheme="majorHAnsi" w:hAnsiTheme="majorHAnsi"/>
        </w:rPr>
        <w:t xml:space="preserve"> suivant la réception </w:t>
      </w:r>
      <w:r>
        <w:rPr>
          <w:rFonts w:asciiTheme="majorHAnsi" w:hAnsiTheme="majorHAnsi"/>
        </w:rPr>
        <w:t>de cet avis</w:t>
      </w:r>
      <w:r w:rsidRPr="00743EAF">
        <w:rPr>
          <w:rFonts w:asciiTheme="majorHAnsi" w:hAnsiTheme="majorHAnsi"/>
        </w:rPr>
        <w:t xml:space="preserve">, le </w:t>
      </w:r>
      <w:r>
        <w:rPr>
          <w:rFonts w:asciiTheme="majorHAnsi" w:hAnsiTheme="majorHAnsi"/>
        </w:rPr>
        <w:t>Client ou son représentant</w:t>
      </w:r>
      <w:r w:rsidRPr="00743EAF">
        <w:rPr>
          <w:rFonts w:asciiTheme="majorHAnsi" w:hAnsiTheme="majorHAnsi"/>
        </w:rPr>
        <w:t xml:space="preserve"> doit</w:t>
      </w:r>
      <w:r>
        <w:rPr>
          <w:rFonts w:asciiTheme="majorHAnsi" w:hAnsiTheme="majorHAnsi"/>
        </w:rPr>
        <w:t> :</w:t>
      </w:r>
    </w:p>
    <w:p w14:paraId="4EE6F866" w14:textId="25F4E174" w:rsidR="00743EAF" w:rsidRPr="008216F4" w:rsidRDefault="00743EAF" w:rsidP="008216F4">
      <w:pPr>
        <w:pStyle w:val="Paragraphedeliste"/>
        <w:numPr>
          <w:ilvl w:val="0"/>
          <w:numId w:val="1"/>
        </w:numPr>
        <w:jc w:val="both"/>
        <w:rPr>
          <w:rFonts w:asciiTheme="majorHAnsi" w:hAnsiTheme="majorHAnsi"/>
        </w:rPr>
      </w:pPr>
      <w:r>
        <w:rPr>
          <w:rFonts w:asciiTheme="majorHAnsi" w:hAnsiTheme="majorHAnsi"/>
        </w:rPr>
        <w:t>N</w:t>
      </w:r>
      <w:r w:rsidRPr="008216F4">
        <w:rPr>
          <w:rFonts w:asciiTheme="majorHAnsi" w:hAnsiTheme="majorHAnsi"/>
        </w:rPr>
        <w:t xml:space="preserve">otifier par écrit au </w:t>
      </w:r>
      <w:r>
        <w:rPr>
          <w:rFonts w:asciiTheme="majorHAnsi" w:hAnsiTheme="majorHAnsi"/>
        </w:rPr>
        <w:t>Prestataire</w:t>
      </w:r>
      <w:r w:rsidRPr="008216F4">
        <w:rPr>
          <w:rFonts w:asciiTheme="majorHAnsi" w:hAnsiTheme="majorHAnsi"/>
        </w:rPr>
        <w:t xml:space="preserve"> son approbation </w:t>
      </w:r>
      <w:r>
        <w:rPr>
          <w:rFonts w:asciiTheme="majorHAnsi" w:hAnsiTheme="majorHAnsi"/>
        </w:rPr>
        <w:t>de l’avis de paiement</w:t>
      </w:r>
      <w:r w:rsidRPr="008216F4">
        <w:rPr>
          <w:rFonts w:asciiTheme="majorHAnsi" w:hAnsiTheme="majorHAnsi"/>
        </w:rPr>
        <w:t xml:space="preserve">, auquel cas le </w:t>
      </w:r>
      <w:r>
        <w:rPr>
          <w:rFonts w:asciiTheme="majorHAnsi" w:hAnsiTheme="majorHAnsi"/>
        </w:rPr>
        <w:t>Prestataire</w:t>
      </w:r>
      <w:r w:rsidRPr="008216F4">
        <w:rPr>
          <w:rFonts w:asciiTheme="majorHAnsi" w:hAnsiTheme="majorHAnsi"/>
        </w:rPr>
        <w:t xml:space="preserve"> établit une facture et le Client effectue le paiement du montant indiqué dans </w:t>
      </w:r>
      <w:r w:rsidR="008216F4">
        <w:rPr>
          <w:rFonts w:asciiTheme="majorHAnsi" w:hAnsiTheme="majorHAnsi"/>
        </w:rPr>
        <w:t>l</w:t>
      </w:r>
      <w:r>
        <w:rPr>
          <w:rFonts w:asciiTheme="majorHAnsi" w:hAnsiTheme="majorHAnsi"/>
        </w:rPr>
        <w:t>’avis</w:t>
      </w:r>
      <w:r w:rsidRPr="008216F4">
        <w:rPr>
          <w:rFonts w:asciiTheme="majorHAnsi" w:hAnsiTheme="majorHAnsi"/>
        </w:rPr>
        <w:t xml:space="preserve"> en faveur du </w:t>
      </w:r>
      <w:r>
        <w:rPr>
          <w:rFonts w:asciiTheme="majorHAnsi" w:hAnsiTheme="majorHAnsi"/>
        </w:rPr>
        <w:t>Prestataire</w:t>
      </w:r>
      <w:r w:rsidR="008216F4">
        <w:rPr>
          <w:rFonts w:asciiTheme="majorHAnsi" w:hAnsiTheme="majorHAnsi"/>
        </w:rPr>
        <w:t xml:space="preserve"> </w:t>
      </w:r>
      <w:r w:rsidRPr="008216F4">
        <w:rPr>
          <w:rFonts w:asciiTheme="majorHAnsi" w:hAnsiTheme="majorHAnsi"/>
        </w:rPr>
        <w:t xml:space="preserve">; </w:t>
      </w:r>
      <w:proofErr w:type="gramStart"/>
      <w:r w:rsidRPr="008216F4">
        <w:rPr>
          <w:rFonts w:asciiTheme="majorHAnsi" w:hAnsiTheme="majorHAnsi"/>
        </w:rPr>
        <w:t>ou</w:t>
      </w:r>
      <w:proofErr w:type="gramEnd"/>
    </w:p>
    <w:p w14:paraId="0C253B29" w14:textId="6620952D" w:rsidR="00743EAF" w:rsidRPr="008216F4" w:rsidRDefault="00743EAF" w:rsidP="008216F4">
      <w:pPr>
        <w:pStyle w:val="Paragraphedeliste"/>
        <w:numPr>
          <w:ilvl w:val="0"/>
          <w:numId w:val="1"/>
        </w:numPr>
        <w:jc w:val="both"/>
        <w:rPr>
          <w:rFonts w:asciiTheme="majorHAnsi" w:hAnsiTheme="majorHAnsi"/>
        </w:rPr>
      </w:pPr>
      <w:r>
        <w:rPr>
          <w:rFonts w:asciiTheme="majorHAnsi" w:hAnsiTheme="majorHAnsi"/>
        </w:rPr>
        <w:t>D</w:t>
      </w:r>
      <w:r w:rsidRPr="008216F4">
        <w:rPr>
          <w:rFonts w:asciiTheme="majorHAnsi" w:hAnsiTheme="majorHAnsi"/>
        </w:rPr>
        <w:t xml:space="preserve">onner avis de sa non-approbation et contester </w:t>
      </w:r>
      <w:r>
        <w:rPr>
          <w:rFonts w:asciiTheme="majorHAnsi" w:hAnsiTheme="majorHAnsi"/>
        </w:rPr>
        <w:t>l’avis de paiement</w:t>
      </w:r>
      <w:r w:rsidRPr="008216F4">
        <w:rPr>
          <w:rFonts w:asciiTheme="majorHAnsi" w:hAnsiTheme="majorHAnsi"/>
        </w:rPr>
        <w:t xml:space="preserve"> ou tout élément de celui-ci. Le Client ne peut contester un </w:t>
      </w:r>
      <w:r>
        <w:rPr>
          <w:rFonts w:asciiTheme="majorHAnsi" w:hAnsiTheme="majorHAnsi"/>
        </w:rPr>
        <w:t>avis de paiement</w:t>
      </w:r>
      <w:r w:rsidRPr="008216F4">
        <w:rPr>
          <w:rFonts w:asciiTheme="majorHAnsi" w:hAnsiTheme="majorHAnsi"/>
        </w:rPr>
        <w:t xml:space="preserve"> que si : a) Des erreurs de calcul existent, à condition que, lorsque la correction de ces erreurs de calcul est évidente pour le Client, celui-ci en avise le </w:t>
      </w:r>
      <w:r>
        <w:rPr>
          <w:rFonts w:asciiTheme="majorHAnsi" w:hAnsiTheme="majorHAnsi"/>
        </w:rPr>
        <w:t>Prestataire</w:t>
      </w:r>
      <w:r w:rsidRPr="008216F4">
        <w:rPr>
          <w:rFonts w:asciiTheme="majorHAnsi" w:hAnsiTheme="majorHAnsi"/>
        </w:rPr>
        <w:t xml:space="preserve"> et l'invite à présenter </w:t>
      </w:r>
      <w:r>
        <w:rPr>
          <w:rFonts w:asciiTheme="majorHAnsi" w:hAnsiTheme="majorHAnsi"/>
        </w:rPr>
        <w:t>un nouvel avis</w:t>
      </w:r>
      <w:r w:rsidRPr="008216F4">
        <w:rPr>
          <w:rFonts w:asciiTheme="majorHAnsi" w:hAnsiTheme="majorHAnsi"/>
        </w:rPr>
        <w:t xml:space="preserve"> ; et b) Les travaux exécutés ou livrés indiqués dans </w:t>
      </w:r>
      <w:r>
        <w:rPr>
          <w:rFonts w:asciiTheme="majorHAnsi" w:hAnsiTheme="majorHAnsi"/>
        </w:rPr>
        <w:t>l’avis de paiement</w:t>
      </w:r>
      <w:r w:rsidRPr="008216F4">
        <w:rPr>
          <w:rFonts w:asciiTheme="majorHAnsi" w:hAnsiTheme="majorHAnsi"/>
        </w:rPr>
        <w:t xml:space="preserve"> ne correspondent pas, en qualité ou en quantité, aux travaux effectivement exécutés et aux livraisons reçues par le </w:t>
      </w:r>
      <w:r>
        <w:rPr>
          <w:rFonts w:asciiTheme="majorHAnsi" w:hAnsiTheme="majorHAnsi"/>
        </w:rPr>
        <w:t>Prestataire</w:t>
      </w:r>
      <w:r w:rsidRPr="008216F4">
        <w:rPr>
          <w:rFonts w:asciiTheme="majorHAnsi" w:hAnsiTheme="majorHAnsi"/>
        </w:rPr>
        <w:t xml:space="preserve">. Les deux parties s'efforceront de résoudre tout désaccord dans un délai de dix (10) </w:t>
      </w:r>
      <w:r w:rsidR="008216F4">
        <w:rPr>
          <w:rFonts w:asciiTheme="majorHAnsi" w:hAnsiTheme="majorHAnsi"/>
        </w:rPr>
        <w:t>Jours Ouvrés</w:t>
      </w:r>
      <w:r w:rsidRPr="008216F4">
        <w:rPr>
          <w:rFonts w:asciiTheme="majorHAnsi" w:hAnsiTheme="majorHAnsi"/>
        </w:rPr>
        <w:t>. Tout différend qui n'aura pas été réglé à l'amiable dans le délai susmentionné pourra être soumis à la décision d'un expert technique indépendant</w:t>
      </w:r>
      <w:r>
        <w:rPr>
          <w:rFonts w:asciiTheme="majorHAnsi" w:hAnsiTheme="majorHAnsi"/>
        </w:rPr>
        <w:t xml:space="preserve"> conformément à l’Article 17 de ce Contrat.</w:t>
      </w:r>
    </w:p>
    <w:p w14:paraId="145A5509" w14:textId="135A1ED3" w:rsidR="00F577F9" w:rsidRDefault="00F577F9" w:rsidP="00F577F9">
      <w:pPr>
        <w:jc w:val="both"/>
        <w:rPr>
          <w:rFonts w:asciiTheme="majorHAnsi" w:hAnsiTheme="majorHAnsi"/>
        </w:rPr>
      </w:pPr>
      <w:r w:rsidRPr="00F577F9">
        <w:rPr>
          <w:rFonts w:asciiTheme="majorHAnsi" w:hAnsiTheme="majorHAnsi"/>
        </w:rPr>
        <w:t xml:space="preserve">Tout montant dû par le Client </w:t>
      </w:r>
      <w:r>
        <w:rPr>
          <w:rFonts w:asciiTheme="majorHAnsi" w:hAnsiTheme="majorHAnsi"/>
        </w:rPr>
        <w:t>au titre du Contrat devra être payé par virement bancaire au Prestataire, dont les coordonnées bancaires figureront sur la facture correspondante.</w:t>
      </w:r>
    </w:p>
    <w:p w14:paraId="4C2BF241" w14:textId="02F9E092" w:rsidR="00F577F9" w:rsidRDefault="00F577F9" w:rsidP="00F577F9">
      <w:pPr>
        <w:jc w:val="both"/>
        <w:rPr>
          <w:rFonts w:asciiTheme="majorHAnsi" w:hAnsiTheme="majorHAnsi"/>
        </w:rPr>
      </w:pPr>
      <w:r>
        <w:rPr>
          <w:rFonts w:asciiTheme="majorHAnsi" w:hAnsiTheme="majorHAnsi"/>
        </w:rPr>
        <w:t>Le Prix sera payé conformément au calendrier des paiement</w:t>
      </w:r>
      <w:r w:rsidR="008D3CA7">
        <w:rPr>
          <w:rFonts w:asciiTheme="majorHAnsi" w:hAnsiTheme="majorHAnsi"/>
        </w:rPr>
        <w:t>s</w:t>
      </w:r>
      <w:r>
        <w:rPr>
          <w:rFonts w:asciiTheme="majorHAnsi" w:hAnsiTheme="majorHAnsi"/>
        </w:rPr>
        <w:t xml:space="preserve"> joint en Annexe </w:t>
      </w:r>
      <w:r w:rsidR="00602180">
        <w:rPr>
          <w:rFonts w:asciiTheme="majorHAnsi" w:hAnsiTheme="majorHAnsi"/>
        </w:rPr>
        <w:t>5</w:t>
      </w:r>
      <w:r>
        <w:rPr>
          <w:rFonts w:asciiTheme="majorHAnsi" w:hAnsiTheme="majorHAnsi"/>
        </w:rPr>
        <w:t>.</w:t>
      </w:r>
    </w:p>
    <w:p w14:paraId="66735BAA" w14:textId="6E2ADF32" w:rsidR="00F577F9" w:rsidRDefault="00F577F9" w:rsidP="00F577F9">
      <w:pPr>
        <w:jc w:val="both"/>
        <w:rPr>
          <w:rFonts w:asciiTheme="majorHAnsi" w:hAnsiTheme="majorHAnsi"/>
        </w:rPr>
      </w:pPr>
      <w:r>
        <w:rPr>
          <w:rFonts w:asciiTheme="majorHAnsi" w:hAnsiTheme="majorHAnsi"/>
        </w:rPr>
        <w:t xml:space="preserve">Le montant de chaque tranche du Prix devra être payé par le Client au Prestataire dans les trente (30) </w:t>
      </w:r>
      <w:r w:rsidR="00794D6A">
        <w:rPr>
          <w:rFonts w:asciiTheme="majorHAnsi" w:hAnsiTheme="majorHAnsi"/>
        </w:rPr>
        <w:t>jours calendaires</w:t>
      </w:r>
      <w:r>
        <w:rPr>
          <w:rFonts w:asciiTheme="majorHAnsi" w:hAnsiTheme="majorHAnsi"/>
        </w:rPr>
        <w:t xml:space="preserve"> suivant la date de présentation par celui-ci de la facture correspondante.</w:t>
      </w:r>
    </w:p>
    <w:p w14:paraId="32ED1679" w14:textId="77777777" w:rsidR="008216F4" w:rsidRDefault="008216F4" w:rsidP="001E1DD8">
      <w:pPr>
        <w:pStyle w:val="Sansinterligne"/>
      </w:pPr>
    </w:p>
    <w:p w14:paraId="3FAFA07F" w14:textId="75C9BF5E" w:rsidR="00F577F9" w:rsidRDefault="00F577F9" w:rsidP="00915218">
      <w:pPr>
        <w:pStyle w:val="Titre2"/>
        <w:numPr>
          <w:ilvl w:val="1"/>
          <w:numId w:val="2"/>
        </w:numPr>
      </w:pPr>
      <w:r>
        <w:t xml:space="preserve"> </w:t>
      </w:r>
      <w:bookmarkStart w:id="33" w:name="_Toc35962306"/>
      <w:r w:rsidR="00E05C0E" w:rsidRPr="00E05C0E">
        <w:t>Retard de paiement</w:t>
      </w:r>
      <w:bookmarkEnd w:id="33"/>
    </w:p>
    <w:p w14:paraId="57BF7FB8" w14:textId="7EFA82A6" w:rsidR="00E05C0E" w:rsidRDefault="00E05C0E" w:rsidP="001E1DD8">
      <w:pPr>
        <w:pStyle w:val="Sansinterligne"/>
      </w:pPr>
    </w:p>
    <w:p w14:paraId="6B731C61" w14:textId="6C2EB990" w:rsidR="0072078E" w:rsidRDefault="0072078E" w:rsidP="00F577F9">
      <w:pPr>
        <w:jc w:val="both"/>
        <w:rPr>
          <w:rFonts w:asciiTheme="majorHAnsi" w:hAnsiTheme="majorHAnsi"/>
        </w:rPr>
      </w:pPr>
      <w:r w:rsidRPr="0072078E">
        <w:rPr>
          <w:rFonts w:asciiTheme="majorHAnsi" w:hAnsiTheme="majorHAnsi"/>
        </w:rPr>
        <w:lastRenderedPageBreak/>
        <w:t xml:space="preserve">En cas de </w:t>
      </w:r>
      <w:r>
        <w:rPr>
          <w:rFonts w:asciiTheme="majorHAnsi" w:hAnsiTheme="majorHAnsi"/>
        </w:rPr>
        <w:t xml:space="preserve">retard de paiement, des pénalités de retard seront appliquées et calculées à compter de la date d’échéance jusqu’au paiement effectif à un taux égal </w:t>
      </w:r>
      <w:r w:rsidR="00F66BB1">
        <w:rPr>
          <w:rFonts w:asciiTheme="majorHAnsi" w:hAnsiTheme="majorHAnsi"/>
        </w:rPr>
        <w:t xml:space="preserve">au Taux du Marché Monétaire </w:t>
      </w:r>
      <w:r w:rsidR="00894DA2">
        <w:rPr>
          <w:rFonts w:asciiTheme="majorHAnsi" w:hAnsiTheme="majorHAnsi"/>
        </w:rPr>
        <w:t xml:space="preserve">(TMM) </w:t>
      </w:r>
      <w:r w:rsidR="00F66BB1">
        <w:rPr>
          <w:rFonts w:asciiTheme="majorHAnsi" w:hAnsiTheme="majorHAnsi"/>
        </w:rPr>
        <w:t xml:space="preserve">majoré de </w:t>
      </w:r>
      <w:r w:rsidR="007A6ABF" w:rsidRPr="00B81A95">
        <w:rPr>
          <w:rFonts w:asciiTheme="majorHAnsi" w:hAnsiTheme="majorHAnsi"/>
          <w:i/>
          <w:iCs/>
        </w:rPr>
        <w:t>[</w:t>
      </w:r>
      <w:r w:rsidR="00F66BB1" w:rsidRPr="00B81A95">
        <w:rPr>
          <w:rFonts w:asciiTheme="majorHAnsi" w:hAnsiTheme="majorHAnsi"/>
          <w:i/>
          <w:iCs/>
        </w:rPr>
        <w:t>deux points</w:t>
      </w:r>
      <w:r w:rsidR="007A6ABF" w:rsidRPr="00B81A95">
        <w:rPr>
          <w:rFonts w:asciiTheme="majorHAnsi" w:hAnsiTheme="majorHAnsi"/>
          <w:i/>
          <w:iCs/>
        </w:rPr>
        <w:t>]</w:t>
      </w:r>
      <w:r w:rsidR="00F66BB1">
        <w:rPr>
          <w:rFonts w:asciiTheme="majorHAnsi" w:hAnsiTheme="majorHAnsi"/>
        </w:rPr>
        <w:t xml:space="preserve"> de pourcentage.</w:t>
      </w:r>
    </w:p>
    <w:p w14:paraId="5FB3103D" w14:textId="6E966BC4" w:rsidR="00CE3A9C" w:rsidRDefault="00CE3A9C" w:rsidP="001E1DD8">
      <w:pPr>
        <w:pStyle w:val="Sansinterligne"/>
      </w:pPr>
    </w:p>
    <w:p w14:paraId="53DD054A" w14:textId="42F96264" w:rsidR="00B333E2" w:rsidRDefault="00B333E2" w:rsidP="00915218">
      <w:pPr>
        <w:pStyle w:val="Titre2"/>
        <w:numPr>
          <w:ilvl w:val="1"/>
          <w:numId w:val="2"/>
        </w:numPr>
      </w:pPr>
      <w:bookmarkStart w:id="34" w:name="_Toc35962307"/>
      <w:r>
        <w:t>Retenue de garantie</w:t>
      </w:r>
      <w:r w:rsidR="005607F2">
        <w:t xml:space="preserve"> / Garantie bancaire</w:t>
      </w:r>
      <w:bookmarkEnd w:id="34"/>
    </w:p>
    <w:p w14:paraId="46680CBF" w14:textId="77777777" w:rsidR="0008291D" w:rsidRDefault="0008291D" w:rsidP="001E1DD8">
      <w:pPr>
        <w:pStyle w:val="Sansinterligne"/>
      </w:pPr>
    </w:p>
    <w:p w14:paraId="2826B113" w14:textId="0A9ACDB9" w:rsidR="00B333E2" w:rsidRPr="001E1DD8" w:rsidRDefault="005B75DF" w:rsidP="00641C8F">
      <w:pPr>
        <w:jc w:val="both"/>
        <w:rPr>
          <w:rFonts w:asciiTheme="majorHAnsi" w:hAnsiTheme="majorHAnsi"/>
        </w:rPr>
      </w:pPr>
      <w:r w:rsidRPr="001E1DD8">
        <w:rPr>
          <w:rFonts w:asciiTheme="majorHAnsi" w:hAnsiTheme="majorHAnsi"/>
        </w:rPr>
        <w:t xml:space="preserve">Une retenue de garantie d’un montant de </w:t>
      </w:r>
      <w:r w:rsidR="008D3CA7" w:rsidRPr="00B81A95">
        <w:rPr>
          <w:rFonts w:asciiTheme="majorHAnsi" w:hAnsiTheme="majorHAnsi"/>
          <w:i/>
          <w:iCs/>
        </w:rPr>
        <w:t>[</w:t>
      </w:r>
      <w:r w:rsidRPr="00B81A95">
        <w:rPr>
          <w:rFonts w:asciiTheme="majorHAnsi" w:hAnsiTheme="majorHAnsi"/>
          <w:i/>
          <w:iCs/>
        </w:rPr>
        <w:t>10%</w:t>
      </w:r>
      <w:r w:rsidR="008D3CA7" w:rsidRPr="00B81A95">
        <w:rPr>
          <w:rFonts w:asciiTheme="majorHAnsi" w:hAnsiTheme="majorHAnsi"/>
          <w:i/>
          <w:iCs/>
        </w:rPr>
        <w:t>]</w:t>
      </w:r>
      <w:r w:rsidRPr="001E1DD8">
        <w:rPr>
          <w:rFonts w:asciiTheme="majorHAnsi" w:hAnsiTheme="majorHAnsi"/>
        </w:rPr>
        <w:t xml:space="preserve"> sera effectuée sur toutes les factures à l’exception de celle relative à l’avance.</w:t>
      </w:r>
    </w:p>
    <w:p w14:paraId="476E9431" w14:textId="0AEA236B" w:rsidR="005B75DF" w:rsidRPr="001E1DD8" w:rsidRDefault="005B75DF" w:rsidP="00641C8F">
      <w:pPr>
        <w:jc w:val="both"/>
        <w:rPr>
          <w:rFonts w:asciiTheme="majorHAnsi" w:hAnsiTheme="majorHAnsi"/>
        </w:rPr>
      </w:pPr>
      <w:r w:rsidRPr="001E1DD8">
        <w:rPr>
          <w:rFonts w:asciiTheme="majorHAnsi" w:hAnsiTheme="majorHAnsi"/>
        </w:rPr>
        <w:t xml:space="preserve">La restitution de la retenue de garantie sera effectuée à concurrence de </w:t>
      </w:r>
      <w:r w:rsidR="008D3CA7" w:rsidRPr="00B81A95">
        <w:rPr>
          <w:rFonts w:asciiTheme="majorHAnsi" w:hAnsiTheme="majorHAnsi"/>
          <w:i/>
          <w:iCs/>
        </w:rPr>
        <w:t>[</w:t>
      </w:r>
      <w:r w:rsidRPr="00B81A95">
        <w:rPr>
          <w:rFonts w:asciiTheme="majorHAnsi" w:hAnsiTheme="majorHAnsi"/>
          <w:i/>
          <w:iCs/>
        </w:rPr>
        <w:t>5%</w:t>
      </w:r>
      <w:r w:rsidR="008D3CA7" w:rsidRPr="00B81A95">
        <w:rPr>
          <w:rFonts w:asciiTheme="majorHAnsi" w:hAnsiTheme="majorHAnsi"/>
          <w:i/>
          <w:iCs/>
        </w:rPr>
        <w:t>]</w:t>
      </w:r>
      <w:r w:rsidRPr="001E1DD8">
        <w:rPr>
          <w:rFonts w:asciiTheme="majorHAnsi" w:hAnsiTheme="majorHAnsi"/>
        </w:rPr>
        <w:t xml:space="preserve"> à la date de la Réception Provisoire.</w:t>
      </w:r>
    </w:p>
    <w:p w14:paraId="1B1F0E12" w14:textId="453B56B1" w:rsidR="005B75DF" w:rsidRPr="001E1DD8" w:rsidRDefault="005B75DF" w:rsidP="00641C8F">
      <w:pPr>
        <w:jc w:val="both"/>
        <w:rPr>
          <w:rFonts w:asciiTheme="majorHAnsi" w:hAnsiTheme="majorHAnsi"/>
        </w:rPr>
      </w:pPr>
      <w:r w:rsidRPr="001E1DD8">
        <w:rPr>
          <w:rFonts w:asciiTheme="majorHAnsi" w:hAnsiTheme="majorHAnsi"/>
        </w:rPr>
        <w:t xml:space="preserve">Le reliquat de </w:t>
      </w:r>
      <w:r w:rsidR="008D3CA7" w:rsidRPr="00B81A95">
        <w:rPr>
          <w:rFonts w:asciiTheme="majorHAnsi" w:hAnsiTheme="majorHAnsi"/>
          <w:i/>
          <w:iCs/>
        </w:rPr>
        <w:t>[</w:t>
      </w:r>
      <w:r w:rsidRPr="00B81A95">
        <w:rPr>
          <w:rFonts w:asciiTheme="majorHAnsi" w:hAnsiTheme="majorHAnsi"/>
          <w:i/>
          <w:iCs/>
        </w:rPr>
        <w:t>5 %</w:t>
      </w:r>
      <w:r w:rsidR="008D3CA7" w:rsidRPr="00B81A95">
        <w:rPr>
          <w:rFonts w:asciiTheme="majorHAnsi" w:hAnsiTheme="majorHAnsi"/>
          <w:i/>
          <w:iCs/>
        </w:rPr>
        <w:t>]</w:t>
      </w:r>
      <w:r w:rsidRPr="001E1DD8">
        <w:rPr>
          <w:rFonts w:asciiTheme="majorHAnsi" w:hAnsiTheme="majorHAnsi"/>
        </w:rPr>
        <w:t xml:space="preserve"> sera restitué à la Réception Définitive.</w:t>
      </w:r>
    </w:p>
    <w:p w14:paraId="5EF34E56" w14:textId="06F55F95" w:rsidR="005B75DF" w:rsidRPr="001E1DD8" w:rsidRDefault="005B75DF" w:rsidP="00641C8F">
      <w:pPr>
        <w:jc w:val="both"/>
        <w:rPr>
          <w:rFonts w:asciiTheme="majorHAnsi" w:hAnsiTheme="majorHAnsi"/>
        </w:rPr>
      </w:pPr>
      <w:r w:rsidRPr="001E1DD8">
        <w:rPr>
          <w:rFonts w:asciiTheme="majorHAnsi" w:hAnsiTheme="majorHAnsi"/>
        </w:rPr>
        <w:t>A la demande du Prestataire, le reliquat ci-dessus sera remplacé par une caution bancaire délivrée par une banque de droit Tunisien. Cette caution sera libérée à la Réception Définitive.</w:t>
      </w:r>
    </w:p>
    <w:p w14:paraId="729257C6" w14:textId="77777777" w:rsidR="00FB542E" w:rsidRDefault="00FB542E" w:rsidP="001E1DD8">
      <w:pPr>
        <w:pStyle w:val="Sansinterligne"/>
      </w:pPr>
    </w:p>
    <w:p w14:paraId="67B36C16" w14:textId="15DEB932" w:rsidR="00B333E2" w:rsidRPr="008839B1" w:rsidRDefault="008839B1" w:rsidP="008839B1">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rPr>
          <w:rFonts w:asciiTheme="majorHAnsi" w:hAnsiTheme="majorHAnsi"/>
          <w:b/>
          <w:bCs/>
          <w:color w:val="2F5496" w:themeColor="accent1" w:themeShade="BF"/>
        </w:rPr>
      </w:pPr>
      <w:r w:rsidRPr="008839B1">
        <w:rPr>
          <w:rFonts w:asciiTheme="majorHAnsi" w:hAnsiTheme="majorHAnsi"/>
          <w:b/>
          <w:bCs/>
          <w:color w:val="2F5496" w:themeColor="accent1" w:themeShade="BF"/>
        </w:rPr>
        <w:t xml:space="preserve">La clause de retenue de garantie est facultative et demeure une option à la portée du </w:t>
      </w:r>
      <w:r w:rsidR="0068048B">
        <w:rPr>
          <w:rFonts w:asciiTheme="majorHAnsi" w:hAnsiTheme="majorHAnsi"/>
          <w:b/>
          <w:bCs/>
          <w:color w:val="2F5496" w:themeColor="accent1" w:themeShade="BF"/>
        </w:rPr>
        <w:t>C</w:t>
      </w:r>
      <w:r w:rsidRPr="008839B1">
        <w:rPr>
          <w:rFonts w:asciiTheme="majorHAnsi" w:hAnsiTheme="majorHAnsi"/>
          <w:b/>
          <w:bCs/>
          <w:color w:val="2F5496" w:themeColor="accent1" w:themeShade="BF"/>
        </w:rPr>
        <w:t xml:space="preserve">lient. Pour être applicable, elle doit être prévue contractuellement.  </w:t>
      </w:r>
    </w:p>
    <w:p w14:paraId="71428B77" w14:textId="77777777" w:rsidR="003B5DD0" w:rsidRPr="0072078E" w:rsidRDefault="003B5DD0" w:rsidP="001E1DD8">
      <w:pPr>
        <w:pStyle w:val="Sansinterligne"/>
      </w:pPr>
    </w:p>
    <w:p w14:paraId="4467A51A" w14:textId="77777777" w:rsidR="00346AA3" w:rsidRDefault="00346AA3" w:rsidP="00B66BF7">
      <w:pPr>
        <w:pStyle w:val="Titre1"/>
      </w:pPr>
      <w:bookmarkStart w:id="35" w:name="_Toc26282247"/>
      <w:bookmarkStart w:id="36" w:name="_Toc35962308"/>
      <w:r>
        <w:t>GARANTIES</w:t>
      </w:r>
      <w:bookmarkEnd w:id="35"/>
      <w:bookmarkEnd w:id="36"/>
    </w:p>
    <w:p w14:paraId="5735B6BA" w14:textId="47D46DF5" w:rsidR="00346AA3" w:rsidRDefault="00346AA3" w:rsidP="00EA709F"/>
    <w:p w14:paraId="3B8B26D9" w14:textId="2B93D329" w:rsidR="00257568" w:rsidRDefault="00257568" w:rsidP="00915218">
      <w:pPr>
        <w:pStyle w:val="Titre2"/>
        <w:numPr>
          <w:ilvl w:val="1"/>
          <w:numId w:val="2"/>
        </w:numPr>
      </w:pPr>
      <w:bookmarkStart w:id="37" w:name="_Toc35962309"/>
      <w:r w:rsidRPr="00894DA2">
        <w:t xml:space="preserve">Garantie </w:t>
      </w:r>
      <w:r w:rsidR="00C761C0" w:rsidRPr="00894DA2">
        <w:t xml:space="preserve">contractuelle </w:t>
      </w:r>
      <w:r w:rsidRPr="00894DA2">
        <w:t>de parfait</w:t>
      </w:r>
      <w:r w:rsidRPr="00794D6A">
        <w:rPr>
          <w:color w:val="002060"/>
        </w:rPr>
        <w:t xml:space="preserve"> </w:t>
      </w:r>
      <w:r>
        <w:t>achèvement</w:t>
      </w:r>
      <w:bookmarkEnd w:id="37"/>
      <w:r w:rsidR="00AE6661">
        <w:t xml:space="preserve"> </w:t>
      </w:r>
    </w:p>
    <w:p w14:paraId="286154D3" w14:textId="77777777" w:rsidR="00257568" w:rsidRPr="00257568" w:rsidRDefault="00257568" w:rsidP="00257568"/>
    <w:p w14:paraId="349AD4AD" w14:textId="67D35606" w:rsidR="00AB0635" w:rsidRPr="00257568" w:rsidRDefault="00F66BB1" w:rsidP="00257568">
      <w:pPr>
        <w:jc w:val="both"/>
        <w:rPr>
          <w:rFonts w:asciiTheme="majorHAnsi" w:hAnsiTheme="majorHAnsi"/>
        </w:rPr>
      </w:pPr>
      <w:r>
        <w:rPr>
          <w:rFonts w:asciiTheme="majorHAnsi" w:hAnsiTheme="majorHAnsi"/>
        </w:rPr>
        <w:t>L</w:t>
      </w:r>
      <w:r w:rsidR="00257568">
        <w:rPr>
          <w:rFonts w:asciiTheme="majorHAnsi" w:hAnsiTheme="majorHAnsi"/>
        </w:rPr>
        <w:t>e Prestataire</w:t>
      </w:r>
      <w:r w:rsidR="00257568" w:rsidRPr="00257568">
        <w:rPr>
          <w:rFonts w:asciiTheme="majorHAnsi" w:hAnsiTheme="majorHAnsi"/>
        </w:rPr>
        <w:t xml:space="preserve"> confère au </w:t>
      </w:r>
      <w:r w:rsidR="00257568">
        <w:rPr>
          <w:rFonts w:asciiTheme="majorHAnsi" w:hAnsiTheme="majorHAnsi"/>
        </w:rPr>
        <w:t xml:space="preserve">Client </w:t>
      </w:r>
      <w:r w:rsidR="00257568" w:rsidRPr="00257568">
        <w:rPr>
          <w:rFonts w:asciiTheme="majorHAnsi" w:hAnsiTheme="majorHAnsi"/>
        </w:rPr>
        <w:t xml:space="preserve">une garantie de parfait achèvement d'une durée de </w:t>
      </w:r>
      <w:r w:rsidR="007A6ABF">
        <w:rPr>
          <w:rFonts w:asciiTheme="majorHAnsi" w:hAnsiTheme="majorHAnsi"/>
        </w:rPr>
        <w:t>vingt-quatre</w:t>
      </w:r>
      <w:r w:rsidR="000A14F0">
        <w:rPr>
          <w:rFonts w:asciiTheme="majorHAnsi" w:hAnsiTheme="majorHAnsi"/>
        </w:rPr>
        <w:t xml:space="preserve"> </w:t>
      </w:r>
      <w:r w:rsidR="00257568" w:rsidRPr="00257568">
        <w:rPr>
          <w:rFonts w:asciiTheme="majorHAnsi" w:hAnsiTheme="majorHAnsi"/>
        </w:rPr>
        <w:t>(</w:t>
      </w:r>
      <w:r w:rsidR="000A14F0">
        <w:rPr>
          <w:rFonts w:asciiTheme="majorHAnsi" w:hAnsiTheme="majorHAnsi"/>
        </w:rPr>
        <w:t>24</w:t>
      </w:r>
      <w:r w:rsidR="00257568" w:rsidRPr="00257568">
        <w:rPr>
          <w:rFonts w:asciiTheme="majorHAnsi" w:hAnsiTheme="majorHAnsi"/>
        </w:rPr>
        <w:t xml:space="preserve">) mois à compter de </w:t>
      </w:r>
      <w:r w:rsidR="00257568" w:rsidRPr="007A4FEA">
        <w:rPr>
          <w:rFonts w:asciiTheme="majorHAnsi" w:hAnsiTheme="majorHAnsi"/>
        </w:rPr>
        <w:t xml:space="preserve">la Date de </w:t>
      </w:r>
      <w:r w:rsidR="009A4CF8">
        <w:rPr>
          <w:rFonts w:asciiTheme="majorHAnsi" w:hAnsiTheme="majorHAnsi"/>
        </w:rPr>
        <w:t>Réception</w:t>
      </w:r>
      <w:r w:rsidR="009A4CF8" w:rsidRPr="00257568">
        <w:rPr>
          <w:rFonts w:asciiTheme="majorHAnsi" w:hAnsiTheme="majorHAnsi"/>
        </w:rPr>
        <w:t xml:space="preserve"> </w:t>
      </w:r>
      <w:r w:rsidR="007A6ABF">
        <w:rPr>
          <w:rFonts w:asciiTheme="majorHAnsi" w:hAnsiTheme="majorHAnsi"/>
        </w:rPr>
        <w:t xml:space="preserve">Provisoire </w:t>
      </w:r>
      <w:r w:rsidR="00257568" w:rsidRPr="00257568">
        <w:rPr>
          <w:rFonts w:asciiTheme="majorHAnsi" w:hAnsiTheme="majorHAnsi"/>
        </w:rPr>
        <w:t>de la Centrale</w:t>
      </w:r>
      <w:bookmarkStart w:id="38" w:name="_Hlk31728073"/>
      <w:r w:rsidR="00257568" w:rsidRPr="00257568">
        <w:rPr>
          <w:rFonts w:asciiTheme="majorHAnsi" w:hAnsiTheme="majorHAnsi"/>
        </w:rPr>
        <w:t>.</w:t>
      </w:r>
    </w:p>
    <w:bookmarkEnd w:id="38"/>
    <w:p w14:paraId="66B9185D" w14:textId="184E7E17" w:rsidR="00257568" w:rsidRPr="00257568" w:rsidRDefault="00257568" w:rsidP="00257568">
      <w:pPr>
        <w:jc w:val="both"/>
        <w:rPr>
          <w:rFonts w:asciiTheme="majorHAnsi" w:hAnsiTheme="majorHAnsi"/>
        </w:rPr>
      </w:pPr>
      <w:r w:rsidRPr="00257568">
        <w:rPr>
          <w:rFonts w:asciiTheme="majorHAnsi" w:hAnsiTheme="majorHAnsi"/>
        </w:rPr>
        <w:t xml:space="preserve">Pour l’application de la garantie de parfait achèvement, </w:t>
      </w:r>
      <w:r>
        <w:rPr>
          <w:rFonts w:asciiTheme="majorHAnsi" w:hAnsiTheme="majorHAnsi"/>
        </w:rPr>
        <w:t>le Prestataire</w:t>
      </w:r>
      <w:r w:rsidRPr="00257568">
        <w:rPr>
          <w:rFonts w:asciiTheme="majorHAnsi" w:hAnsiTheme="majorHAnsi"/>
        </w:rPr>
        <w:t xml:space="preserve"> disposera d’un délai de quinze (15) </w:t>
      </w:r>
      <w:r w:rsidR="002A3157">
        <w:rPr>
          <w:rFonts w:asciiTheme="majorHAnsi" w:hAnsiTheme="majorHAnsi"/>
        </w:rPr>
        <w:t>J</w:t>
      </w:r>
      <w:r w:rsidRPr="00257568">
        <w:rPr>
          <w:rFonts w:asciiTheme="majorHAnsi" w:hAnsiTheme="majorHAnsi"/>
        </w:rPr>
        <w:t xml:space="preserve">ours </w:t>
      </w:r>
      <w:r w:rsidR="002A3157">
        <w:rPr>
          <w:rFonts w:asciiTheme="majorHAnsi" w:hAnsiTheme="majorHAnsi"/>
        </w:rPr>
        <w:t>O</w:t>
      </w:r>
      <w:r w:rsidRPr="00257568">
        <w:rPr>
          <w:rFonts w:asciiTheme="majorHAnsi" w:hAnsiTheme="majorHAnsi"/>
        </w:rPr>
        <w:t xml:space="preserve">uvrés à compter de la notification des désordres qui lui sera faite par le </w:t>
      </w:r>
      <w:r>
        <w:rPr>
          <w:rFonts w:asciiTheme="majorHAnsi" w:hAnsiTheme="majorHAnsi"/>
        </w:rPr>
        <w:t>Client</w:t>
      </w:r>
      <w:r w:rsidRPr="00257568">
        <w:rPr>
          <w:rFonts w:asciiTheme="majorHAnsi" w:hAnsiTheme="majorHAnsi"/>
        </w:rPr>
        <w:t xml:space="preserve"> pour prendre position sur les demandes qui lui auront été formulées.</w:t>
      </w:r>
    </w:p>
    <w:p w14:paraId="6A6D50B0" w14:textId="305DA0B0" w:rsidR="00257568" w:rsidRPr="00257568" w:rsidRDefault="00257568" w:rsidP="00257568">
      <w:pPr>
        <w:jc w:val="both"/>
        <w:rPr>
          <w:rFonts w:asciiTheme="majorHAnsi" w:hAnsiTheme="majorHAnsi"/>
        </w:rPr>
      </w:pPr>
      <w:r w:rsidRPr="00257568">
        <w:rPr>
          <w:rFonts w:asciiTheme="majorHAnsi" w:hAnsiTheme="majorHAnsi"/>
        </w:rPr>
        <w:t xml:space="preserve">Toutefois, cette garantie n'oblige pas </w:t>
      </w:r>
      <w:r>
        <w:rPr>
          <w:rFonts w:asciiTheme="majorHAnsi" w:hAnsiTheme="majorHAnsi"/>
        </w:rPr>
        <w:t>le Prestataire</w:t>
      </w:r>
      <w:r w:rsidRPr="00257568">
        <w:rPr>
          <w:rFonts w:asciiTheme="majorHAnsi" w:hAnsiTheme="majorHAnsi"/>
        </w:rPr>
        <w:t xml:space="preserve"> aux travaux d'entretien normaux, ni à la réparation des conséquences d'un abus d'usage ou de dommages causés par des tiers.</w:t>
      </w:r>
    </w:p>
    <w:p w14:paraId="7FBC9A3D" w14:textId="2787526D" w:rsidR="000A14F0" w:rsidRPr="00922F40" w:rsidRDefault="000A14F0" w:rsidP="000A14F0">
      <w:pPr>
        <w:jc w:val="both"/>
        <w:rPr>
          <w:rFonts w:asciiTheme="majorHAnsi" w:hAnsiTheme="majorHAnsi"/>
        </w:rPr>
      </w:pPr>
      <w:r>
        <w:rPr>
          <w:rFonts w:asciiTheme="majorHAnsi" w:hAnsiTheme="majorHAnsi"/>
        </w:rPr>
        <w:t>Le Prestataire</w:t>
      </w:r>
      <w:r w:rsidRPr="00922F40">
        <w:rPr>
          <w:rFonts w:asciiTheme="majorHAnsi" w:hAnsiTheme="majorHAnsi"/>
        </w:rPr>
        <w:t xml:space="preserve"> garantit pendant </w:t>
      </w:r>
      <w:r w:rsidR="000528AA">
        <w:rPr>
          <w:rFonts w:asciiTheme="majorHAnsi" w:hAnsiTheme="majorHAnsi"/>
        </w:rPr>
        <w:t xml:space="preserve">vingt-quatre </w:t>
      </w:r>
      <w:r w:rsidR="000528AA" w:rsidRPr="00257568">
        <w:rPr>
          <w:rFonts w:asciiTheme="majorHAnsi" w:hAnsiTheme="majorHAnsi"/>
        </w:rPr>
        <w:t>(</w:t>
      </w:r>
      <w:r w:rsidR="000528AA">
        <w:rPr>
          <w:rFonts w:asciiTheme="majorHAnsi" w:hAnsiTheme="majorHAnsi"/>
        </w:rPr>
        <w:t>24</w:t>
      </w:r>
      <w:r w:rsidR="000528AA" w:rsidRPr="00257568">
        <w:rPr>
          <w:rFonts w:asciiTheme="majorHAnsi" w:hAnsiTheme="majorHAnsi"/>
        </w:rPr>
        <w:t xml:space="preserve">) mois </w:t>
      </w:r>
      <w:r w:rsidRPr="00922F40">
        <w:rPr>
          <w:rFonts w:asciiTheme="majorHAnsi" w:hAnsiTheme="majorHAnsi"/>
        </w:rPr>
        <w:t xml:space="preserve">à compter de </w:t>
      </w:r>
      <w:r w:rsidRPr="007A4FEA">
        <w:rPr>
          <w:rFonts w:asciiTheme="majorHAnsi" w:hAnsiTheme="majorHAnsi"/>
        </w:rPr>
        <w:t xml:space="preserve">la Date de </w:t>
      </w:r>
      <w:r w:rsidR="009646D4">
        <w:rPr>
          <w:rFonts w:asciiTheme="majorHAnsi" w:hAnsiTheme="majorHAnsi"/>
        </w:rPr>
        <w:t xml:space="preserve">Réception Provisoire de </w:t>
      </w:r>
      <w:r>
        <w:rPr>
          <w:rFonts w:asciiTheme="majorHAnsi" w:hAnsiTheme="majorHAnsi"/>
        </w:rPr>
        <w:t>la Centrale</w:t>
      </w:r>
      <w:r w:rsidRPr="007A4FEA">
        <w:rPr>
          <w:rFonts w:asciiTheme="majorHAnsi" w:hAnsiTheme="majorHAnsi"/>
        </w:rPr>
        <w:t xml:space="preserve"> contre t</w:t>
      </w:r>
      <w:r w:rsidRPr="00922F40">
        <w:rPr>
          <w:rFonts w:asciiTheme="majorHAnsi" w:hAnsiTheme="majorHAnsi"/>
        </w:rPr>
        <w:t>ous désordres affectant le fonctionnement de l’</w:t>
      </w:r>
      <w:r>
        <w:rPr>
          <w:rFonts w:asciiTheme="majorHAnsi" w:hAnsiTheme="majorHAnsi"/>
        </w:rPr>
        <w:t>i</w:t>
      </w:r>
      <w:r w:rsidRPr="00922F40">
        <w:rPr>
          <w:rFonts w:asciiTheme="majorHAnsi" w:hAnsiTheme="majorHAnsi"/>
        </w:rPr>
        <w:t>nstallation ou l’un quelconque des éléments, matériaux, matériels ou équipements de l’</w:t>
      </w:r>
      <w:r>
        <w:rPr>
          <w:rFonts w:asciiTheme="majorHAnsi" w:hAnsiTheme="majorHAnsi"/>
        </w:rPr>
        <w:t>i</w:t>
      </w:r>
      <w:r w:rsidRPr="00922F40">
        <w:rPr>
          <w:rFonts w:asciiTheme="majorHAnsi" w:hAnsiTheme="majorHAnsi"/>
        </w:rPr>
        <w:t>nstallation, en particulier tous désordres liés à un vice de conception, une usure anormale ou un mauvais fonctionnement de l’</w:t>
      </w:r>
      <w:r>
        <w:rPr>
          <w:rFonts w:asciiTheme="majorHAnsi" w:hAnsiTheme="majorHAnsi"/>
        </w:rPr>
        <w:t>i</w:t>
      </w:r>
      <w:r w:rsidRPr="00922F40">
        <w:rPr>
          <w:rFonts w:asciiTheme="majorHAnsi" w:hAnsiTheme="majorHAnsi"/>
        </w:rPr>
        <w:t xml:space="preserve">nstallation. </w:t>
      </w:r>
      <w:r>
        <w:rPr>
          <w:rFonts w:asciiTheme="majorHAnsi" w:hAnsiTheme="majorHAnsi"/>
        </w:rPr>
        <w:t>Le Client</w:t>
      </w:r>
      <w:r w:rsidRPr="00922F40">
        <w:rPr>
          <w:rFonts w:asciiTheme="majorHAnsi" w:hAnsiTheme="majorHAnsi"/>
        </w:rPr>
        <w:t xml:space="preserve"> devra notifier</w:t>
      </w:r>
      <w:r>
        <w:rPr>
          <w:rFonts w:asciiTheme="majorHAnsi" w:hAnsiTheme="majorHAnsi"/>
        </w:rPr>
        <w:t xml:space="preserve"> au Prestataire</w:t>
      </w:r>
      <w:r w:rsidRPr="00922F40">
        <w:rPr>
          <w:rFonts w:asciiTheme="majorHAnsi" w:hAnsiTheme="majorHAnsi"/>
        </w:rPr>
        <w:t xml:space="preserve"> dans un délai de cinq (5) </w:t>
      </w:r>
      <w:r>
        <w:rPr>
          <w:rFonts w:asciiTheme="majorHAnsi" w:hAnsiTheme="majorHAnsi"/>
        </w:rPr>
        <w:t>J</w:t>
      </w:r>
      <w:r w:rsidRPr="00922F40">
        <w:rPr>
          <w:rFonts w:asciiTheme="majorHAnsi" w:hAnsiTheme="majorHAnsi"/>
        </w:rPr>
        <w:t>ours</w:t>
      </w:r>
      <w:r>
        <w:rPr>
          <w:rFonts w:asciiTheme="majorHAnsi" w:hAnsiTheme="majorHAnsi"/>
        </w:rPr>
        <w:t xml:space="preserve"> Ouvrés</w:t>
      </w:r>
      <w:r w:rsidRPr="00922F40">
        <w:rPr>
          <w:rFonts w:asciiTheme="majorHAnsi" w:hAnsiTheme="majorHAnsi"/>
        </w:rPr>
        <w:t xml:space="preserve"> à compter de sa découverte tout défaut qui aura été constaté et autorisera </w:t>
      </w:r>
      <w:r>
        <w:rPr>
          <w:rFonts w:asciiTheme="majorHAnsi" w:hAnsiTheme="majorHAnsi"/>
        </w:rPr>
        <w:t>le Prestataire</w:t>
      </w:r>
      <w:r w:rsidRPr="00922F40">
        <w:rPr>
          <w:rFonts w:asciiTheme="majorHAnsi" w:hAnsiTheme="majorHAnsi"/>
        </w:rPr>
        <w:t xml:space="preserve"> à examiner immédiatement le défaut constaté ou la pièce défectueuse.</w:t>
      </w:r>
    </w:p>
    <w:p w14:paraId="0176129F" w14:textId="77777777" w:rsidR="000A14F0" w:rsidRPr="00922F40" w:rsidRDefault="000A14F0" w:rsidP="000A14F0">
      <w:pPr>
        <w:jc w:val="both"/>
        <w:rPr>
          <w:rFonts w:asciiTheme="majorHAnsi" w:hAnsiTheme="majorHAnsi"/>
        </w:rPr>
      </w:pPr>
      <w:r w:rsidRPr="00922F40">
        <w:rPr>
          <w:rFonts w:asciiTheme="majorHAnsi" w:hAnsiTheme="majorHAnsi"/>
        </w:rPr>
        <w:t xml:space="preserve">Sont exclus de toute garantie : </w:t>
      </w:r>
    </w:p>
    <w:p w14:paraId="29B50600" w14:textId="77777777" w:rsidR="000A14F0" w:rsidRPr="00922F40" w:rsidRDefault="000A14F0" w:rsidP="000A14F0">
      <w:pPr>
        <w:pStyle w:val="Paragraphedeliste"/>
        <w:numPr>
          <w:ilvl w:val="0"/>
          <w:numId w:val="9"/>
        </w:numPr>
        <w:jc w:val="both"/>
        <w:rPr>
          <w:rFonts w:asciiTheme="majorHAnsi" w:hAnsiTheme="majorHAnsi"/>
        </w:rPr>
      </w:pPr>
      <w:r w:rsidRPr="00922F40">
        <w:rPr>
          <w:rFonts w:asciiTheme="majorHAnsi" w:hAnsiTheme="majorHAnsi"/>
        </w:rPr>
        <w:t xml:space="preserve">Les défauts et/ou détérioration provoqués par l’usure normale ; </w:t>
      </w:r>
    </w:p>
    <w:p w14:paraId="20B3F63C" w14:textId="77777777" w:rsidR="000A14F0" w:rsidRPr="00922F40" w:rsidRDefault="000A14F0" w:rsidP="000A14F0">
      <w:pPr>
        <w:pStyle w:val="Paragraphedeliste"/>
        <w:numPr>
          <w:ilvl w:val="0"/>
          <w:numId w:val="9"/>
        </w:numPr>
        <w:jc w:val="both"/>
        <w:rPr>
          <w:rFonts w:asciiTheme="majorHAnsi" w:hAnsiTheme="majorHAnsi"/>
        </w:rPr>
      </w:pPr>
      <w:r w:rsidRPr="00922F40">
        <w:rPr>
          <w:rFonts w:asciiTheme="majorHAnsi" w:hAnsiTheme="majorHAnsi"/>
        </w:rPr>
        <w:t xml:space="preserve">Les défauts et/ou détérioration provoqués par une négligence, par un mauvais entretien, par une mauvaise utilisation, notamment au regard de la réglementation en vigueur et/ou des recommandations </w:t>
      </w:r>
      <w:r>
        <w:rPr>
          <w:rFonts w:asciiTheme="majorHAnsi" w:hAnsiTheme="majorHAnsi"/>
        </w:rPr>
        <w:t>du Prestataire ;</w:t>
      </w:r>
    </w:p>
    <w:p w14:paraId="32FA1EAC" w14:textId="77777777" w:rsidR="000A14F0" w:rsidRPr="00922F40" w:rsidRDefault="000A14F0" w:rsidP="000A14F0">
      <w:pPr>
        <w:pStyle w:val="Paragraphedeliste"/>
        <w:numPr>
          <w:ilvl w:val="0"/>
          <w:numId w:val="9"/>
        </w:numPr>
        <w:jc w:val="both"/>
        <w:rPr>
          <w:rFonts w:asciiTheme="majorHAnsi" w:hAnsiTheme="majorHAnsi"/>
        </w:rPr>
      </w:pPr>
      <w:r w:rsidRPr="00922F40">
        <w:rPr>
          <w:rFonts w:asciiTheme="majorHAnsi" w:hAnsiTheme="majorHAnsi"/>
        </w:rPr>
        <w:lastRenderedPageBreak/>
        <w:t xml:space="preserve">Les défauts et/ou détériorations imputables aux instructions et/ou spécifications émanant du </w:t>
      </w:r>
      <w:r>
        <w:rPr>
          <w:rFonts w:asciiTheme="majorHAnsi" w:hAnsiTheme="majorHAnsi"/>
        </w:rPr>
        <w:t>Client.</w:t>
      </w:r>
    </w:p>
    <w:p w14:paraId="080135A4" w14:textId="172BD2C5" w:rsidR="00257568" w:rsidRPr="007A6ABF" w:rsidRDefault="000A14F0" w:rsidP="007A6ABF">
      <w:pPr>
        <w:jc w:val="both"/>
        <w:rPr>
          <w:rFonts w:asciiTheme="majorHAnsi" w:hAnsiTheme="majorHAnsi"/>
        </w:rPr>
      </w:pPr>
      <w:r w:rsidRPr="00922F40">
        <w:rPr>
          <w:rFonts w:asciiTheme="majorHAnsi" w:hAnsiTheme="majorHAnsi"/>
        </w:rPr>
        <w:t xml:space="preserve">Pendant la période de garantie, le </w:t>
      </w:r>
      <w:r>
        <w:rPr>
          <w:rFonts w:asciiTheme="majorHAnsi" w:hAnsiTheme="majorHAnsi"/>
        </w:rPr>
        <w:t>Client</w:t>
      </w:r>
      <w:r w:rsidRPr="00922F40">
        <w:rPr>
          <w:rFonts w:asciiTheme="majorHAnsi" w:hAnsiTheme="majorHAnsi"/>
        </w:rPr>
        <w:t xml:space="preserve"> autorisera le libre accès du chantier aux préposés dûment mandatés par </w:t>
      </w:r>
      <w:r>
        <w:rPr>
          <w:rFonts w:asciiTheme="majorHAnsi" w:hAnsiTheme="majorHAnsi"/>
        </w:rPr>
        <w:t>le Prestataire</w:t>
      </w:r>
      <w:r w:rsidRPr="00922F40">
        <w:rPr>
          <w:rFonts w:asciiTheme="majorHAnsi" w:hAnsiTheme="majorHAnsi"/>
        </w:rPr>
        <w:t>.</w:t>
      </w:r>
    </w:p>
    <w:p w14:paraId="40F2A11F" w14:textId="371BEC71" w:rsidR="00922F40" w:rsidRDefault="00922F40" w:rsidP="001E1DD8">
      <w:pPr>
        <w:pStyle w:val="Sansinterligne"/>
      </w:pPr>
    </w:p>
    <w:p w14:paraId="454A7E25" w14:textId="4CE831A2" w:rsidR="00922F40" w:rsidRPr="00922F40" w:rsidRDefault="00922F40" w:rsidP="00915218">
      <w:pPr>
        <w:pStyle w:val="Titre2"/>
        <w:numPr>
          <w:ilvl w:val="1"/>
          <w:numId w:val="2"/>
        </w:numPr>
      </w:pPr>
      <w:bookmarkStart w:id="39" w:name="_Toc35962310"/>
      <w:r w:rsidRPr="00922F40">
        <w:t>Garantie décennale</w:t>
      </w:r>
      <w:bookmarkEnd w:id="39"/>
      <w:r w:rsidR="00AE6661">
        <w:t xml:space="preserve"> </w:t>
      </w:r>
    </w:p>
    <w:p w14:paraId="7397F4F2" w14:textId="77777777" w:rsidR="00922F40" w:rsidRDefault="00922F40" w:rsidP="00257568">
      <w:pPr>
        <w:jc w:val="both"/>
        <w:rPr>
          <w:rFonts w:asciiTheme="majorHAnsi" w:eastAsiaTheme="majorEastAsia" w:hAnsiTheme="majorHAnsi" w:cstheme="majorBidi"/>
          <w:color w:val="2F5496" w:themeColor="accent1" w:themeShade="BF"/>
          <w:sz w:val="24"/>
          <w:szCs w:val="26"/>
          <w:u w:val="single"/>
        </w:rPr>
      </w:pPr>
    </w:p>
    <w:p w14:paraId="242943B7" w14:textId="2F877C1C" w:rsidR="00922F40" w:rsidRDefault="00BA4D88" w:rsidP="00257568">
      <w:pPr>
        <w:jc w:val="both"/>
        <w:rPr>
          <w:rFonts w:asciiTheme="majorHAnsi" w:hAnsiTheme="majorHAnsi"/>
        </w:rPr>
      </w:pPr>
      <w:r>
        <w:rPr>
          <w:rFonts w:asciiTheme="majorHAnsi" w:hAnsiTheme="majorHAnsi"/>
        </w:rPr>
        <w:t>Le</w:t>
      </w:r>
      <w:r w:rsidR="00922F40">
        <w:rPr>
          <w:rFonts w:asciiTheme="majorHAnsi" w:hAnsiTheme="majorHAnsi"/>
        </w:rPr>
        <w:t xml:space="preserve"> Prestataire</w:t>
      </w:r>
      <w:r w:rsidR="00922F40" w:rsidRPr="00922F40">
        <w:rPr>
          <w:rFonts w:asciiTheme="majorHAnsi" w:hAnsiTheme="majorHAnsi"/>
        </w:rPr>
        <w:t xml:space="preserve"> est</w:t>
      </w:r>
      <w:r w:rsidR="00475EA0">
        <w:rPr>
          <w:rFonts w:asciiTheme="majorHAnsi" w:hAnsiTheme="majorHAnsi"/>
        </w:rPr>
        <w:t>,</w:t>
      </w:r>
      <w:r w:rsidR="00922F40" w:rsidRPr="00922F40">
        <w:rPr>
          <w:rFonts w:asciiTheme="majorHAnsi" w:hAnsiTheme="majorHAnsi"/>
        </w:rPr>
        <w:t xml:space="preserve"> le cas échéant</w:t>
      </w:r>
      <w:r w:rsidR="00475EA0">
        <w:rPr>
          <w:rFonts w:asciiTheme="majorHAnsi" w:hAnsiTheme="majorHAnsi"/>
        </w:rPr>
        <w:t>,</w:t>
      </w:r>
      <w:r w:rsidR="00922F40" w:rsidRPr="00922F40">
        <w:rPr>
          <w:rFonts w:asciiTheme="majorHAnsi" w:hAnsiTheme="majorHAnsi"/>
        </w:rPr>
        <w:t xml:space="preserve"> responsable de plein droit, envers le </w:t>
      </w:r>
      <w:r w:rsidR="00922F40">
        <w:rPr>
          <w:rFonts w:asciiTheme="majorHAnsi" w:hAnsiTheme="majorHAnsi"/>
        </w:rPr>
        <w:t>Client</w:t>
      </w:r>
      <w:r w:rsidR="00922F40" w:rsidRPr="00922F40">
        <w:rPr>
          <w:rFonts w:asciiTheme="majorHAnsi" w:hAnsiTheme="majorHAnsi"/>
        </w:rPr>
        <w:t xml:space="preserve">, des dommages qui compromettent la solidité de la Centrale ou qui, l’affectant dans l’un de ses éléments constitutifs ou l’un de ses éléments d’équipement, la rendent impropre à sa destination, et ce pendant dix (10) ans à </w:t>
      </w:r>
      <w:r w:rsidR="00922F40" w:rsidRPr="007A4FEA">
        <w:rPr>
          <w:rFonts w:asciiTheme="majorHAnsi" w:hAnsiTheme="majorHAnsi"/>
        </w:rPr>
        <w:t>compter de la</w:t>
      </w:r>
      <w:r w:rsidR="007A6ABF">
        <w:rPr>
          <w:rFonts w:asciiTheme="majorHAnsi" w:hAnsiTheme="majorHAnsi"/>
        </w:rPr>
        <w:t xml:space="preserve"> </w:t>
      </w:r>
      <w:r w:rsidR="000528AA">
        <w:rPr>
          <w:rFonts w:asciiTheme="majorHAnsi" w:hAnsiTheme="majorHAnsi"/>
        </w:rPr>
        <w:t xml:space="preserve">Date de </w:t>
      </w:r>
      <w:r w:rsidR="007A6ABF">
        <w:rPr>
          <w:rFonts w:asciiTheme="majorHAnsi" w:hAnsiTheme="majorHAnsi"/>
        </w:rPr>
        <w:t>Réception Provisoire</w:t>
      </w:r>
      <w:r w:rsidR="00922F40" w:rsidRPr="007A4FEA">
        <w:rPr>
          <w:rFonts w:asciiTheme="majorHAnsi" w:hAnsiTheme="majorHAnsi"/>
        </w:rPr>
        <w:t xml:space="preserve"> de</w:t>
      </w:r>
      <w:r w:rsidR="00922F40" w:rsidRPr="00922F40">
        <w:rPr>
          <w:rFonts w:asciiTheme="majorHAnsi" w:hAnsiTheme="majorHAnsi"/>
        </w:rPr>
        <w:t xml:space="preserve"> la Centrale.</w:t>
      </w:r>
    </w:p>
    <w:p w14:paraId="3D827B8E" w14:textId="0084B531" w:rsidR="00C654A0" w:rsidRPr="00922F40" w:rsidRDefault="00C654A0" w:rsidP="001E1DD8">
      <w:pPr>
        <w:pStyle w:val="Sansinterligne"/>
      </w:pPr>
    </w:p>
    <w:p w14:paraId="7E38C468" w14:textId="33ACA088" w:rsidR="00922F40" w:rsidRPr="00A606A5" w:rsidRDefault="00B82ECA" w:rsidP="006A415E">
      <w:pPr>
        <w:pStyle w:val="Titre2"/>
        <w:numPr>
          <w:ilvl w:val="1"/>
          <w:numId w:val="2"/>
        </w:numPr>
        <w:jc w:val="both"/>
      </w:pPr>
      <w:bookmarkStart w:id="40" w:name="_Toc35962311"/>
      <w:r>
        <w:t>Autres g</w:t>
      </w:r>
      <w:r w:rsidR="00922F40" w:rsidRPr="00922F40">
        <w:t>aranties</w:t>
      </w:r>
      <w:bookmarkEnd w:id="40"/>
      <w:r w:rsidR="00922F40" w:rsidRPr="00922F40">
        <w:t xml:space="preserve"> </w:t>
      </w:r>
    </w:p>
    <w:p w14:paraId="1F34026A" w14:textId="77777777" w:rsidR="008A2E27" w:rsidRDefault="008A2E27" w:rsidP="00922F40">
      <w:pPr>
        <w:jc w:val="both"/>
        <w:rPr>
          <w:rFonts w:asciiTheme="majorHAnsi" w:hAnsiTheme="majorHAnsi"/>
        </w:rPr>
      </w:pPr>
    </w:p>
    <w:p w14:paraId="5257B2EB" w14:textId="04F731A3" w:rsidR="00922F40" w:rsidRDefault="004C177C" w:rsidP="00922F40">
      <w:pPr>
        <w:jc w:val="both"/>
        <w:rPr>
          <w:rFonts w:asciiTheme="majorHAnsi" w:hAnsiTheme="majorHAnsi"/>
        </w:rPr>
      </w:pPr>
      <w:r>
        <w:rPr>
          <w:rFonts w:asciiTheme="majorHAnsi" w:hAnsiTheme="majorHAnsi"/>
        </w:rPr>
        <w:t>Nonobstant les stipulations de l’article 7.1, et</w:t>
      </w:r>
      <w:r w:rsidR="007A6ABF">
        <w:rPr>
          <w:rFonts w:asciiTheme="majorHAnsi" w:hAnsiTheme="majorHAnsi"/>
        </w:rPr>
        <w:t xml:space="preserve"> </w:t>
      </w:r>
      <w:r w:rsidR="00607A4B">
        <w:rPr>
          <w:rFonts w:asciiTheme="majorHAnsi" w:hAnsiTheme="majorHAnsi"/>
        </w:rPr>
        <w:t xml:space="preserve">à </w:t>
      </w:r>
      <w:r w:rsidR="007A6ABF">
        <w:rPr>
          <w:rFonts w:asciiTheme="majorHAnsi" w:hAnsiTheme="majorHAnsi"/>
        </w:rPr>
        <w:t xml:space="preserve">compter de la </w:t>
      </w:r>
      <w:r w:rsidR="000528AA">
        <w:rPr>
          <w:rFonts w:asciiTheme="majorHAnsi" w:hAnsiTheme="majorHAnsi"/>
        </w:rPr>
        <w:t xml:space="preserve">Date de </w:t>
      </w:r>
      <w:r w:rsidR="007A6ABF">
        <w:rPr>
          <w:rFonts w:asciiTheme="majorHAnsi" w:hAnsiTheme="majorHAnsi"/>
        </w:rPr>
        <w:t>Réception Provisoire, l</w:t>
      </w:r>
      <w:r w:rsidR="00922F40">
        <w:rPr>
          <w:rFonts w:asciiTheme="majorHAnsi" w:hAnsiTheme="majorHAnsi"/>
        </w:rPr>
        <w:t>e Prestataire</w:t>
      </w:r>
      <w:r w:rsidR="00922F40" w:rsidRPr="00922F40">
        <w:rPr>
          <w:rFonts w:asciiTheme="majorHAnsi" w:hAnsiTheme="majorHAnsi"/>
        </w:rPr>
        <w:t xml:space="preserve"> garantit le matériel </w:t>
      </w:r>
      <w:r>
        <w:rPr>
          <w:rFonts w:asciiTheme="majorHAnsi" w:hAnsiTheme="majorHAnsi"/>
        </w:rPr>
        <w:t xml:space="preserve">énuméré en Annexe 1, </w:t>
      </w:r>
      <w:r w:rsidR="00922F40" w:rsidRPr="00922F40">
        <w:rPr>
          <w:rFonts w:asciiTheme="majorHAnsi" w:hAnsiTheme="majorHAnsi"/>
        </w:rPr>
        <w:t xml:space="preserve">contre tout défaut de fonctionnement provenant d'un vice de conception, de matière ou de fabrication qui n’était pas apparente à la </w:t>
      </w:r>
      <w:r w:rsidR="000C456F">
        <w:rPr>
          <w:rFonts w:asciiTheme="majorHAnsi" w:hAnsiTheme="majorHAnsi"/>
        </w:rPr>
        <w:t>R</w:t>
      </w:r>
      <w:r w:rsidR="00922F40" w:rsidRPr="00922F40">
        <w:rPr>
          <w:rFonts w:asciiTheme="majorHAnsi" w:hAnsiTheme="majorHAnsi"/>
        </w:rPr>
        <w:t xml:space="preserve">éception </w:t>
      </w:r>
      <w:r w:rsidR="00607A4B">
        <w:rPr>
          <w:rFonts w:asciiTheme="majorHAnsi" w:hAnsiTheme="majorHAnsi"/>
        </w:rPr>
        <w:t xml:space="preserve">Provisoire </w:t>
      </w:r>
      <w:r w:rsidR="00922F40" w:rsidRPr="00922F40">
        <w:rPr>
          <w:rFonts w:asciiTheme="majorHAnsi" w:hAnsiTheme="majorHAnsi"/>
        </w:rPr>
        <w:t xml:space="preserve">et </w:t>
      </w:r>
      <w:r>
        <w:rPr>
          <w:rFonts w:asciiTheme="majorHAnsi" w:hAnsiTheme="majorHAnsi"/>
        </w:rPr>
        <w:t xml:space="preserve">ce, durant toute la période conformément aux </w:t>
      </w:r>
      <w:r w:rsidR="00922F40" w:rsidRPr="00922F40">
        <w:rPr>
          <w:rFonts w:asciiTheme="majorHAnsi" w:hAnsiTheme="majorHAnsi"/>
        </w:rPr>
        <w:t xml:space="preserve">conditions </w:t>
      </w:r>
      <w:r w:rsidR="009646D4">
        <w:rPr>
          <w:rFonts w:asciiTheme="majorHAnsi" w:hAnsiTheme="majorHAnsi"/>
        </w:rPr>
        <w:t>prévues en Annexe 1.</w:t>
      </w:r>
      <w:r w:rsidR="00A606A5">
        <w:rPr>
          <w:rFonts w:asciiTheme="majorHAnsi" w:hAnsiTheme="majorHAnsi"/>
        </w:rPr>
        <w:t xml:space="preserve"> </w:t>
      </w:r>
    </w:p>
    <w:p w14:paraId="3409FEC0" w14:textId="77777777" w:rsidR="00BA4D88" w:rsidRDefault="00BA4D88" w:rsidP="001E1DD8">
      <w:pPr>
        <w:pStyle w:val="Sansinterligne"/>
      </w:pPr>
    </w:p>
    <w:p w14:paraId="2B4C3806" w14:textId="494E9975" w:rsidR="00922F40" w:rsidRPr="00B02A53" w:rsidRDefault="00BA4D88" w:rsidP="001E1DD8">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B02A53">
        <w:rPr>
          <w:rFonts w:asciiTheme="majorHAnsi" w:hAnsiTheme="majorHAnsi"/>
          <w:b/>
          <w:bCs/>
          <w:color w:val="2F5496" w:themeColor="accent1" w:themeShade="BF"/>
        </w:rPr>
        <w:t xml:space="preserve">Pour rappel, </w:t>
      </w:r>
      <w:r w:rsidR="000528AA" w:rsidRPr="00B02A53">
        <w:rPr>
          <w:rFonts w:asciiTheme="majorHAnsi" w:hAnsiTheme="majorHAnsi"/>
          <w:b/>
          <w:bCs/>
          <w:color w:val="2F5496" w:themeColor="accent1" w:themeShade="BF"/>
        </w:rPr>
        <w:t xml:space="preserve">les durées de </w:t>
      </w:r>
      <w:r w:rsidRPr="00B02A53">
        <w:rPr>
          <w:rFonts w:asciiTheme="majorHAnsi" w:hAnsiTheme="majorHAnsi"/>
          <w:b/>
          <w:bCs/>
          <w:color w:val="2F5496" w:themeColor="accent1" w:themeShade="BF"/>
        </w:rPr>
        <w:t xml:space="preserve">garanties spécifiques à </w:t>
      </w:r>
      <w:r w:rsidR="000528AA" w:rsidRPr="00B02A53">
        <w:rPr>
          <w:rFonts w:asciiTheme="majorHAnsi" w:hAnsiTheme="majorHAnsi"/>
          <w:b/>
          <w:bCs/>
          <w:color w:val="2F5496" w:themeColor="accent1" w:themeShade="BF"/>
        </w:rPr>
        <w:t>chaque équipement principal (modules, onduleurs, structures, etc.) sont à préciser en Annexe 1</w:t>
      </w:r>
      <w:r w:rsidR="001E1DD8" w:rsidRPr="00B02A53">
        <w:rPr>
          <w:rFonts w:asciiTheme="majorHAnsi" w:hAnsiTheme="majorHAnsi"/>
          <w:b/>
          <w:bCs/>
          <w:color w:val="2F5496" w:themeColor="accent1" w:themeShade="BF"/>
        </w:rPr>
        <w:t>.</w:t>
      </w:r>
    </w:p>
    <w:p w14:paraId="66E2F8FB" w14:textId="4678773A" w:rsidR="006A415E" w:rsidRPr="00B02A53" w:rsidRDefault="006A415E" w:rsidP="001E1DD8">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B02A53">
        <w:rPr>
          <w:rFonts w:asciiTheme="majorHAnsi" w:hAnsiTheme="majorHAnsi"/>
          <w:b/>
          <w:bCs/>
          <w:color w:val="2F5496" w:themeColor="accent1" w:themeShade="BF"/>
        </w:rPr>
        <w:t>Il est recommandé que le Prestataire s'assure que les garanties des équipements so</w:t>
      </w:r>
      <w:r w:rsidR="008C4F0D" w:rsidRPr="00B02A53">
        <w:rPr>
          <w:rFonts w:asciiTheme="majorHAnsi" w:hAnsiTheme="majorHAnsi"/>
          <w:b/>
          <w:bCs/>
          <w:color w:val="2F5496" w:themeColor="accent1" w:themeShade="BF"/>
        </w:rPr>
        <w:t>ie</w:t>
      </w:r>
      <w:r w:rsidRPr="00B02A53">
        <w:rPr>
          <w:rFonts w:asciiTheme="majorHAnsi" w:hAnsiTheme="majorHAnsi"/>
          <w:b/>
          <w:bCs/>
          <w:color w:val="2F5496" w:themeColor="accent1" w:themeShade="BF"/>
        </w:rPr>
        <w:t>nt cessibles au Client avant la Réception Définitive.</w:t>
      </w:r>
    </w:p>
    <w:p w14:paraId="3863EB36" w14:textId="77777777" w:rsidR="00BA4D88" w:rsidRPr="00922F40" w:rsidRDefault="00BA4D88" w:rsidP="00922F40">
      <w:pPr>
        <w:jc w:val="both"/>
        <w:rPr>
          <w:rFonts w:asciiTheme="majorHAnsi" w:hAnsiTheme="majorHAnsi"/>
        </w:rPr>
      </w:pPr>
    </w:p>
    <w:p w14:paraId="42AFE712" w14:textId="77777777" w:rsidR="00346AA3" w:rsidRDefault="00837B4C" w:rsidP="00B66BF7">
      <w:pPr>
        <w:pStyle w:val="Titre1"/>
      </w:pPr>
      <w:bookmarkStart w:id="41" w:name="_Toc26282248"/>
      <w:bookmarkStart w:id="42" w:name="_Toc35962312"/>
      <w:r>
        <w:t>RESPONSABILITES</w:t>
      </w:r>
      <w:bookmarkEnd w:id="41"/>
      <w:bookmarkEnd w:id="42"/>
    </w:p>
    <w:p w14:paraId="71406DC9" w14:textId="4E46F1D1" w:rsidR="00837B4C" w:rsidRDefault="00837B4C" w:rsidP="00EA709F"/>
    <w:p w14:paraId="2650BEAC" w14:textId="40533D91" w:rsidR="002A3157" w:rsidRPr="002A3157" w:rsidRDefault="002A3157" w:rsidP="002A3157">
      <w:pPr>
        <w:jc w:val="both"/>
        <w:rPr>
          <w:rFonts w:asciiTheme="majorHAnsi" w:hAnsiTheme="majorHAnsi"/>
        </w:rPr>
      </w:pPr>
      <w:r>
        <w:rPr>
          <w:rFonts w:asciiTheme="majorHAnsi" w:hAnsiTheme="majorHAnsi"/>
        </w:rPr>
        <w:t>Le Prestataire</w:t>
      </w:r>
      <w:r w:rsidRPr="002A3157">
        <w:rPr>
          <w:rFonts w:asciiTheme="majorHAnsi" w:hAnsiTheme="majorHAnsi"/>
        </w:rPr>
        <w:t xml:space="preserve"> sera garant de l’exécution des obligations mises à la charge des </w:t>
      </w:r>
      <w:r w:rsidR="00597E9B">
        <w:rPr>
          <w:rFonts w:asciiTheme="majorHAnsi" w:hAnsiTheme="majorHAnsi"/>
        </w:rPr>
        <w:t>sous-traitants</w:t>
      </w:r>
      <w:r w:rsidRPr="002A3157">
        <w:rPr>
          <w:rFonts w:asciiTheme="majorHAnsi" w:hAnsiTheme="majorHAnsi"/>
        </w:rPr>
        <w:t xml:space="preserve"> avec lesquels il aura contracté au nom et pour le compte du </w:t>
      </w:r>
      <w:r>
        <w:rPr>
          <w:rFonts w:asciiTheme="majorHAnsi" w:hAnsiTheme="majorHAnsi"/>
        </w:rPr>
        <w:t>Client</w:t>
      </w:r>
      <w:r w:rsidRPr="002A3157">
        <w:rPr>
          <w:rFonts w:asciiTheme="majorHAnsi" w:hAnsiTheme="majorHAnsi"/>
        </w:rPr>
        <w:t xml:space="preserve"> en vue de l’exécution du Contrat et sera dès lors responsable dans les conditions de droit commun, sans préjudice de ses recours contre qui de droit, de tous dommages, y compris accidentels, pertes ou blessures causés à des tiers, au </w:t>
      </w:r>
      <w:r>
        <w:rPr>
          <w:rFonts w:asciiTheme="majorHAnsi" w:hAnsiTheme="majorHAnsi"/>
        </w:rPr>
        <w:t>Client</w:t>
      </w:r>
      <w:r w:rsidRPr="002A3157">
        <w:rPr>
          <w:rFonts w:asciiTheme="majorHAnsi" w:hAnsiTheme="majorHAnsi"/>
        </w:rPr>
        <w:t xml:space="preserve"> ou à son personnel, par lui-même ou son personnel ou par lesdits constructeurs, fournisseurs et autres intervenants et découlant de la conception, la réalisation, l’installation ou la Mise en Service de la Centrale et, plus généralement, de l’exécution du Contrat.</w:t>
      </w:r>
    </w:p>
    <w:p w14:paraId="13D1A670" w14:textId="025279C5" w:rsidR="002A3157" w:rsidRDefault="002A3157" w:rsidP="002A3157">
      <w:pPr>
        <w:jc w:val="both"/>
        <w:rPr>
          <w:rFonts w:asciiTheme="majorHAnsi" w:hAnsiTheme="majorHAnsi"/>
        </w:rPr>
      </w:pPr>
      <w:r>
        <w:rPr>
          <w:rFonts w:asciiTheme="majorHAnsi" w:hAnsiTheme="majorHAnsi"/>
        </w:rPr>
        <w:t>Le Prestataire</w:t>
      </w:r>
      <w:r w:rsidRPr="002A3157">
        <w:rPr>
          <w:rFonts w:asciiTheme="majorHAnsi" w:hAnsiTheme="majorHAnsi"/>
        </w:rPr>
        <w:t xml:space="preserve"> garantira le </w:t>
      </w:r>
      <w:r>
        <w:rPr>
          <w:rFonts w:asciiTheme="majorHAnsi" w:hAnsiTheme="majorHAnsi"/>
        </w:rPr>
        <w:t>Client</w:t>
      </w:r>
      <w:r w:rsidRPr="002A3157">
        <w:rPr>
          <w:rFonts w:asciiTheme="majorHAnsi" w:hAnsiTheme="majorHAnsi"/>
        </w:rPr>
        <w:t xml:space="preserve"> des conséquences de toutes actions de tiers au titre des dommages, pertes ou blessures occasionnées par lui découlant de la conception, la réalisation, l’installation et de la </w:t>
      </w:r>
      <w:r w:rsidR="00C364A6">
        <w:rPr>
          <w:rFonts w:asciiTheme="majorHAnsi" w:hAnsiTheme="majorHAnsi"/>
        </w:rPr>
        <w:t>M</w:t>
      </w:r>
      <w:r w:rsidRPr="002A3157">
        <w:rPr>
          <w:rFonts w:asciiTheme="majorHAnsi" w:hAnsiTheme="majorHAnsi"/>
        </w:rPr>
        <w:t xml:space="preserve">ise en </w:t>
      </w:r>
      <w:r w:rsidR="00C364A6">
        <w:rPr>
          <w:rFonts w:asciiTheme="majorHAnsi" w:hAnsiTheme="majorHAnsi"/>
        </w:rPr>
        <w:t>S</w:t>
      </w:r>
      <w:r w:rsidRPr="002A3157">
        <w:rPr>
          <w:rFonts w:asciiTheme="majorHAnsi" w:hAnsiTheme="majorHAnsi"/>
        </w:rPr>
        <w:t xml:space="preserve">ervice </w:t>
      </w:r>
      <w:r w:rsidR="00416763">
        <w:rPr>
          <w:rFonts w:asciiTheme="majorHAnsi" w:hAnsiTheme="majorHAnsi"/>
        </w:rPr>
        <w:t xml:space="preserve">et la réalisation des essais </w:t>
      </w:r>
      <w:r w:rsidRPr="002A3157">
        <w:rPr>
          <w:rFonts w:asciiTheme="majorHAnsi" w:hAnsiTheme="majorHAnsi"/>
        </w:rPr>
        <w:t>de la Centrale, pendant la durée des travaux et dans les conditions de responsabilité de droit commun applicables.</w:t>
      </w:r>
    </w:p>
    <w:p w14:paraId="58BE6463" w14:textId="623C98E5" w:rsidR="00C303F4" w:rsidRDefault="00C303F4" w:rsidP="00D20B0A">
      <w:pPr>
        <w:jc w:val="both"/>
        <w:rPr>
          <w:rFonts w:asciiTheme="majorHAnsi" w:hAnsiTheme="majorHAnsi"/>
        </w:rPr>
      </w:pPr>
      <w:r w:rsidRPr="00C303F4">
        <w:rPr>
          <w:rFonts w:asciiTheme="majorHAnsi" w:hAnsiTheme="majorHAnsi"/>
        </w:rPr>
        <w:t>La responsabilité du Prestataire ne pourra être recherchée</w:t>
      </w:r>
      <w:r>
        <w:rPr>
          <w:rFonts w:asciiTheme="majorHAnsi" w:hAnsiTheme="majorHAnsi"/>
        </w:rPr>
        <w:t xml:space="preserve"> en cas de mauvaise utilisation de la Centrale par le Client et/ou ses prestataires ou tiers qu’il aurait mandaté et/ou en cas de </w:t>
      </w:r>
      <w:r w:rsidR="00AA79B6">
        <w:rPr>
          <w:rFonts w:asciiTheme="majorHAnsi" w:hAnsiTheme="majorHAnsi"/>
        </w:rPr>
        <w:t>F</w:t>
      </w:r>
      <w:r>
        <w:rPr>
          <w:rFonts w:asciiTheme="majorHAnsi" w:hAnsiTheme="majorHAnsi"/>
        </w:rPr>
        <w:t xml:space="preserve">orce </w:t>
      </w:r>
      <w:r w:rsidR="00AA79B6">
        <w:rPr>
          <w:rFonts w:asciiTheme="majorHAnsi" w:hAnsiTheme="majorHAnsi"/>
        </w:rPr>
        <w:t>M</w:t>
      </w:r>
      <w:r>
        <w:rPr>
          <w:rFonts w:asciiTheme="majorHAnsi" w:hAnsiTheme="majorHAnsi"/>
        </w:rPr>
        <w:t>ajeure telle que définie ci-dessous.</w:t>
      </w:r>
    </w:p>
    <w:p w14:paraId="0CB8E348" w14:textId="74224C34" w:rsidR="00862A33" w:rsidRDefault="00C303F4" w:rsidP="00D20B0A">
      <w:pPr>
        <w:jc w:val="both"/>
        <w:rPr>
          <w:rFonts w:asciiTheme="majorHAnsi" w:hAnsiTheme="majorHAnsi"/>
        </w:rPr>
      </w:pPr>
      <w:r>
        <w:rPr>
          <w:rFonts w:asciiTheme="majorHAnsi" w:hAnsiTheme="majorHAnsi"/>
        </w:rPr>
        <w:lastRenderedPageBreak/>
        <w:t xml:space="preserve">Le montant global de la responsabilité du Prestataire à l’égard du Client au titre du Contrat ne pourra pas excéder </w:t>
      </w:r>
      <w:r w:rsidR="000528AA" w:rsidRPr="00B81A95">
        <w:rPr>
          <w:rFonts w:asciiTheme="majorHAnsi" w:hAnsiTheme="majorHAnsi"/>
          <w:i/>
          <w:iCs/>
        </w:rPr>
        <w:t>[</w:t>
      </w:r>
      <w:r w:rsidR="00AA79B6" w:rsidRPr="00B81A95">
        <w:rPr>
          <w:rFonts w:asciiTheme="majorHAnsi" w:hAnsiTheme="majorHAnsi"/>
          <w:i/>
          <w:iCs/>
        </w:rPr>
        <w:t>100</w:t>
      </w:r>
      <w:r w:rsidRPr="00B81A95">
        <w:rPr>
          <w:rFonts w:asciiTheme="majorHAnsi" w:hAnsiTheme="majorHAnsi"/>
          <w:i/>
          <w:iCs/>
        </w:rPr>
        <w:t>% (</w:t>
      </w:r>
      <w:r w:rsidR="00AA79B6" w:rsidRPr="00B81A95">
        <w:rPr>
          <w:rFonts w:asciiTheme="majorHAnsi" w:hAnsiTheme="majorHAnsi"/>
          <w:i/>
          <w:iCs/>
        </w:rPr>
        <w:t>cent</w:t>
      </w:r>
      <w:r w:rsidRPr="00B81A95">
        <w:rPr>
          <w:rFonts w:asciiTheme="majorHAnsi" w:hAnsiTheme="majorHAnsi"/>
          <w:i/>
          <w:iCs/>
        </w:rPr>
        <w:t xml:space="preserve"> pourcent)</w:t>
      </w:r>
      <w:r w:rsidR="000528AA" w:rsidRPr="00B81A95">
        <w:rPr>
          <w:rFonts w:asciiTheme="majorHAnsi" w:hAnsiTheme="majorHAnsi"/>
          <w:i/>
          <w:iCs/>
        </w:rPr>
        <w:t>]</w:t>
      </w:r>
      <w:r>
        <w:rPr>
          <w:rFonts w:asciiTheme="majorHAnsi" w:hAnsiTheme="majorHAnsi"/>
        </w:rPr>
        <w:t xml:space="preserve"> du Prix, sauf disposition contraire du droit applicable.</w:t>
      </w:r>
    </w:p>
    <w:p w14:paraId="54C32438" w14:textId="27723199" w:rsidR="00C303F4" w:rsidRDefault="00C303F4" w:rsidP="00D20B0A">
      <w:pPr>
        <w:jc w:val="both"/>
        <w:rPr>
          <w:rFonts w:asciiTheme="majorHAnsi" w:hAnsiTheme="majorHAnsi"/>
        </w:rPr>
      </w:pPr>
      <w:r>
        <w:rPr>
          <w:rFonts w:asciiTheme="majorHAnsi" w:hAnsiTheme="majorHAnsi"/>
        </w:rPr>
        <w:t>Aucune Partie ne sera responsable à l’égard de l’autre Partie d’un quelconque dommage ou préjudice indirect ou immatériel pouvant être subi par celle-ci</w:t>
      </w:r>
      <w:r w:rsidR="00D20B0A">
        <w:rPr>
          <w:rFonts w:asciiTheme="majorHAnsi" w:hAnsiTheme="majorHAnsi"/>
        </w:rPr>
        <w:t xml:space="preserve"> dans le cadre de l’exécution du Contrat, y compris notamment, une perte de chance, un manque à gagner, la perte d’un contrat ou une perte d’exploitation.</w:t>
      </w:r>
    </w:p>
    <w:p w14:paraId="47C5A538" w14:textId="4FA15421" w:rsidR="008E23D5" w:rsidRDefault="008E23D5" w:rsidP="00D20B0A">
      <w:pPr>
        <w:jc w:val="both"/>
        <w:rPr>
          <w:rFonts w:asciiTheme="majorHAnsi" w:hAnsiTheme="majorHAnsi"/>
        </w:rPr>
      </w:pPr>
      <w:r>
        <w:rPr>
          <w:rFonts w:asciiTheme="majorHAnsi" w:hAnsiTheme="majorHAnsi"/>
        </w:rPr>
        <w:t>Les limitations de responsabilité citées ci-dessus ne s’appliquent pas en cas de négligence grave ou faute intentionnelle.</w:t>
      </w:r>
    </w:p>
    <w:p w14:paraId="3D1E4B99" w14:textId="002B4B25" w:rsidR="00C303F4" w:rsidRDefault="00D60607" w:rsidP="00D60607">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D60607">
        <w:rPr>
          <w:rFonts w:asciiTheme="majorHAnsi" w:hAnsiTheme="majorHAnsi"/>
          <w:b/>
          <w:bCs/>
          <w:color w:val="2F5496" w:themeColor="accent1" w:themeShade="BF"/>
        </w:rPr>
        <w:t>La clause limitative de responsabilité</w:t>
      </w:r>
      <w:r w:rsidR="00E013F9">
        <w:rPr>
          <w:rFonts w:asciiTheme="majorHAnsi" w:hAnsiTheme="majorHAnsi"/>
          <w:b/>
          <w:bCs/>
          <w:color w:val="2F5496" w:themeColor="accent1" w:themeShade="BF"/>
        </w:rPr>
        <w:t xml:space="preserve"> contractuelle</w:t>
      </w:r>
      <w:r w:rsidRPr="00D60607">
        <w:rPr>
          <w:rFonts w:asciiTheme="majorHAnsi" w:hAnsiTheme="majorHAnsi"/>
          <w:b/>
          <w:bCs/>
          <w:color w:val="2F5496" w:themeColor="accent1" w:themeShade="BF"/>
        </w:rPr>
        <w:t xml:space="preserve"> est licite. Toutefois, elle ne doit pas non plus priver de sa substance l’obligation essentielle du débiteur, sauf à être réputée non écrite. Il conviendra d’être vigilant sur la rédaction de cette clause. Par ce biais, le constructeur voudra au maximum limiter sa responsabilité en insérant un </w:t>
      </w:r>
      <w:r w:rsidR="00AA79B6">
        <w:rPr>
          <w:rFonts w:asciiTheme="majorHAnsi" w:hAnsiTheme="majorHAnsi"/>
          <w:b/>
          <w:bCs/>
          <w:color w:val="2F5496" w:themeColor="accent1" w:themeShade="BF"/>
        </w:rPr>
        <w:t xml:space="preserve">montant </w:t>
      </w:r>
      <w:r w:rsidRPr="00D60607">
        <w:rPr>
          <w:rFonts w:asciiTheme="majorHAnsi" w:hAnsiTheme="majorHAnsi"/>
          <w:b/>
          <w:bCs/>
          <w:color w:val="2F5496" w:themeColor="accent1" w:themeShade="BF"/>
        </w:rPr>
        <w:t>plafond. En pratique, ce plafond est de 100% du prix du contrat. En deçà, c’est un risque pour la société de projet de porter le risque financier pour non-exécution du contrat par le constructeur</w:t>
      </w:r>
      <w:r>
        <w:rPr>
          <w:rFonts w:asciiTheme="majorHAnsi" w:hAnsiTheme="majorHAnsi"/>
          <w:b/>
          <w:bCs/>
          <w:color w:val="2F5496" w:themeColor="accent1" w:themeShade="BF"/>
        </w:rPr>
        <w:t xml:space="preserve"> (supporter le coût de remplacer le constructeur si le contrat devait être résilié)</w:t>
      </w:r>
      <w:r w:rsidRPr="00D60607">
        <w:rPr>
          <w:rFonts w:asciiTheme="majorHAnsi" w:hAnsiTheme="majorHAnsi"/>
          <w:b/>
          <w:bCs/>
          <w:color w:val="2F5496" w:themeColor="accent1" w:themeShade="BF"/>
        </w:rPr>
        <w:t>.</w:t>
      </w:r>
      <w:r w:rsidR="00652A56">
        <w:rPr>
          <w:rFonts w:asciiTheme="majorHAnsi" w:hAnsiTheme="majorHAnsi"/>
          <w:b/>
          <w:bCs/>
          <w:color w:val="2F5496" w:themeColor="accent1" w:themeShade="BF"/>
        </w:rPr>
        <w:t xml:space="preserve"> </w:t>
      </w:r>
    </w:p>
    <w:p w14:paraId="65C29629" w14:textId="77A6CE89" w:rsidR="00652A56" w:rsidRPr="00D60607" w:rsidRDefault="00652A56" w:rsidP="00D60607">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Pour assurer le risque éventuel du non-paiement des sommes dues par le constructeur, une garantie bancaire / maison mère p</w:t>
      </w:r>
      <w:r w:rsidR="000528AA">
        <w:rPr>
          <w:rFonts w:asciiTheme="majorHAnsi" w:hAnsiTheme="majorHAnsi"/>
          <w:b/>
          <w:bCs/>
          <w:color w:val="2F5496" w:themeColor="accent1" w:themeShade="BF"/>
        </w:rPr>
        <w:t>ourrait</w:t>
      </w:r>
      <w:r>
        <w:rPr>
          <w:rFonts w:asciiTheme="majorHAnsi" w:hAnsiTheme="majorHAnsi"/>
          <w:b/>
          <w:bCs/>
          <w:color w:val="2F5496" w:themeColor="accent1" w:themeShade="BF"/>
        </w:rPr>
        <w:t xml:space="preserve"> être exigée </w:t>
      </w:r>
      <w:r w:rsidR="000528AA">
        <w:rPr>
          <w:rFonts w:asciiTheme="majorHAnsi" w:hAnsiTheme="majorHAnsi"/>
          <w:b/>
          <w:bCs/>
          <w:color w:val="2F5496" w:themeColor="accent1" w:themeShade="BF"/>
        </w:rPr>
        <w:t>en compl</w:t>
      </w:r>
      <w:r w:rsidR="00894DA2">
        <w:rPr>
          <w:rFonts w:asciiTheme="majorHAnsi" w:hAnsiTheme="majorHAnsi"/>
          <w:b/>
          <w:bCs/>
          <w:color w:val="2F5496" w:themeColor="accent1" w:themeShade="BF"/>
        </w:rPr>
        <w:t>é</w:t>
      </w:r>
      <w:r w:rsidR="000528AA">
        <w:rPr>
          <w:rFonts w:asciiTheme="majorHAnsi" w:hAnsiTheme="majorHAnsi"/>
          <w:b/>
          <w:bCs/>
          <w:color w:val="2F5496" w:themeColor="accent1" w:themeShade="BF"/>
        </w:rPr>
        <w:t xml:space="preserve">ment </w:t>
      </w:r>
      <w:r>
        <w:rPr>
          <w:rFonts w:asciiTheme="majorHAnsi" w:hAnsiTheme="majorHAnsi"/>
          <w:b/>
          <w:bCs/>
          <w:color w:val="2F5496" w:themeColor="accent1" w:themeShade="BF"/>
        </w:rPr>
        <w:t xml:space="preserve">par </w:t>
      </w:r>
      <w:r w:rsidR="000528AA">
        <w:rPr>
          <w:rFonts w:asciiTheme="majorHAnsi" w:hAnsiTheme="majorHAnsi"/>
          <w:b/>
          <w:bCs/>
          <w:color w:val="2F5496" w:themeColor="accent1" w:themeShade="BF"/>
        </w:rPr>
        <w:t>le Client</w:t>
      </w:r>
      <w:r>
        <w:rPr>
          <w:rFonts w:asciiTheme="majorHAnsi" w:hAnsiTheme="majorHAnsi"/>
          <w:b/>
          <w:bCs/>
          <w:color w:val="2F5496" w:themeColor="accent1" w:themeShade="BF"/>
        </w:rPr>
        <w:t xml:space="preserve"> (montant souvent exprimé en pourcentage du plafond de responsabilité).</w:t>
      </w:r>
    </w:p>
    <w:p w14:paraId="56135FBB" w14:textId="77777777" w:rsidR="00B66BF7" w:rsidRDefault="00B66BF7" w:rsidP="00B66BF7">
      <w:pPr>
        <w:pStyle w:val="Sansinterligne"/>
      </w:pPr>
      <w:bookmarkStart w:id="43" w:name="_Toc26282249"/>
    </w:p>
    <w:p w14:paraId="4FC0A677" w14:textId="5B1BD6FC" w:rsidR="00837B4C" w:rsidRDefault="00837B4C" w:rsidP="00B66BF7">
      <w:pPr>
        <w:pStyle w:val="Titre1"/>
      </w:pPr>
      <w:bookmarkStart w:id="44" w:name="_Toc35962313"/>
      <w:r>
        <w:t>ASSURANCES</w:t>
      </w:r>
      <w:bookmarkEnd w:id="43"/>
      <w:bookmarkEnd w:id="44"/>
    </w:p>
    <w:p w14:paraId="335F3CC4" w14:textId="77777777" w:rsidR="008C4F0D" w:rsidRDefault="008C4F0D" w:rsidP="00B75838">
      <w:pPr>
        <w:jc w:val="both"/>
        <w:rPr>
          <w:rFonts w:asciiTheme="majorHAnsi" w:hAnsiTheme="majorHAnsi"/>
        </w:rPr>
      </w:pPr>
    </w:p>
    <w:p w14:paraId="3483FE48" w14:textId="1682CF81" w:rsidR="00B75838" w:rsidRDefault="00B75838" w:rsidP="00B75838">
      <w:pPr>
        <w:jc w:val="both"/>
        <w:rPr>
          <w:rFonts w:asciiTheme="majorHAnsi" w:hAnsiTheme="majorHAnsi"/>
        </w:rPr>
      </w:pPr>
      <w:r w:rsidRPr="00B75838">
        <w:rPr>
          <w:rFonts w:asciiTheme="majorHAnsi" w:hAnsiTheme="majorHAnsi"/>
        </w:rPr>
        <w:t xml:space="preserve">Le Prestataire s’engage à souscrire à ses frais un contrat d’assurance auprès d’une compagnie d’assurance </w:t>
      </w:r>
      <w:r w:rsidR="005E6A8D">
        <w:rPr>
          <w:rFonts w:asciiTheme="majorHAnsi" w:hAnsiTheme="majorHAnsi"/>
        </w:rPr>
        <w:t>de droit Tunisien</w:t>
      </w:r>
      <w:r w:rsidRPr="00B75838">
        <w:rPr>
          <w:rFonts w:asciiTheme="majorHAnsi" w:hAnsiTheme="majorHAnsi"/>
        </w:rPr>
        <w:t>, couvrant toutes les conséquences pécuniaires de sa responsabilité civile, professionnelle, délictuelle et/ou contractuelle, y compris l’assurance obligatoire des constructeurs (responsabilité civile décennale et assurance tous risques chantiers</w:t>
      </w:r>
      <w:r w:rsidR="00130D4F">
        <w:rPr>
          <w:rFonts w:asciiTheme="majorHAnsi" w:hAnsiTheme="majorHAnsi"/>
        </w:rPr>
        <w:t xml:space="preserve"> pour toute la durée des Travaux et jusqu’à</w:t>
      </w:r>
      <w:r w:rsidR="0004261D">
        <w:rPr>
          <w:rFonts w:asciiTheme="majorHAnsi" w:hAnsiTheme="majorHAnsi"/>
        </w:rPr>
        <w:t xml:space="preserve"> la Réception Définitive</w:t>
      </w:r>
      <w:r w:rsidRPr="00B75838">
        <w:rPr>
          <w:rFonts w:asciiTheme="majorHAnsi" w:hAnsiTheme="majorHAnsi"/>
        </w:rPr>
        <w:t>), du fait de dommages corporels, matériels et/ou immatériels causés au Client et/ou à tout tiers dans le cadre de l’exécution du Contrat.</w:t>
      </w:r>
    </w:p>
    <w:p w14:paraId="2F1E2880" w14:textId="6FCA24CE" w:rsidR="00D44337" w:rsidRPr="00D44337" w:rsidRDefault="00D44337" w:rsidP="00D44337">
      <w:pPr>
        <w:jc w:val="both"/>
        <w:rPr>
          <w:rFonts w:asciiTheme="majorHAnsi" w:hAnsiTheme="majorHAnsi"/>
        </w:rPr>
      </w:pPr>
      <w:r>
        <w:rPr>
          <w:rFonts w:asciiTheme="majorHAnsi" w:hAnsiTheme="majorHAnsi"/>
        </w:rPr>
        <w:t xml:space="preserve">Le Prestataire </w:t>
      </w:r>
      <w:r w:rsidRPr="00D44337">
        <w:rPr>
          <w:rFonts w:asciiTheme="majorHAnsi" w:hAnsiTheme="majorHAnsi"/>
        </w:rPr>
        <w:t>devra veiller à ce que les constructeurs, fournisseurs et autres intervenants concourant à la conception, la réalisation, l’installation et à la Mise en Service de la Centrale telles que prévues par le Contrat souscrivent et maintiennent en vigueur auprès de compagnies d’assurance notoirement solvables au minimum les assurances requises au titre de la réglementation applicable aux prestations de chacun.</w:t>
      </w:r>
    </w:p>
    <w:p w14:paraId="70797C05" w14:textId="4D67FC2F" w:rsidR="00D44337" w:rsidRDefault="00D44337" w:rsidP="00D44337">
      <w:pPr>
        <w:jc w:val="both"/>
        <w:rPr>
          <w:rFonts w:asciiTheme="majorHAnsi" w:hAnsiTheme="majorHAnsi"/>
        </w:rPr>
      </w:pPr>
      <w:r w:rsidRPr="00D44337">
        <w:rPr>
          <w:rFonts w:asciiTheme="majorHAnsi" w:hAnsiTheme="majorHAnsi"/>
        </w:rPr>
        <w:t xml:space="preserve">En particulier, chacun des constructeurs, fournisseurs et autres intervenants dont les prestations </w:t>
      </w:r>
      <w:r w:rsidRPr="005E6A8D">
        <w:rPr>
          <w:rFonts w:asciiTheme="majorHAnsi" w:hAnsiTheme="majorHAnsi"/>
        </w:rPr>
        <w:t>relèvent de la garantie décennale devront souscrire</w:t>
      </w:r>
      <w:r w:rsidRPr="00D44337">
        <w:rPr>
          <w:rFonts w:asciiTheme="majorHAnsi" w:hAnsiTheme="majorHAnsi"/>
        </w:rPr>
        <w:t xml:space="preserve"> auprès d’une compagnie d’assurance </w:t>
      </w:r>
      <w:r w:rsidR="005E6A8D">
        <w:rPr>
          <w:rFonts w:asciiTheme="majorHAnsi" w:hAnsiTheme="majorHAnsi"/>
        </w:rPr>
        <w:t xml:space="preserve">de droit Tunisien </w:t>
      </w:r>
      <w:r w:rsidRPr="00D44337">
        <w:rPr>
          <w:rFonts w:asciiTheme="majorHAnsi" w:hAnsiTheme="majorHAnsi"/>
        </w:rPr>
        <w:t>et maintenir en vigueur une police d’assurance de responsabilité civile décennale.</w:t>
      </w:r>
    </w:p>
    <w:p w14:paraId="29426A79" w14:textId="59D6884B" w:rsidR="0004261D" w:rsidRDefault="0004261D" w:rsidP="00D44337">
      <w:pPr>
        <w:jc w:val="both"/>
        <w:rPr>
          <w:rFonts w:asciiTheme="majorHAnsi" w:hAnsiTheme="majorHAnsi"/>
        </w:rPr>
      </w:pPr>
      <w:r>
        <w:rPr>
          <w:rFonts w:asciiTheme="majorHAnsi" w:hAnsiTheme="majorHAnsi"/>
        </w:rPr>
        <w:t>L’ensemble des polices d’assurance citées ci-dessus doivent être présentées au Client pour approbation préalablement à leur signature.</w:t>
      </w:r>
    </w:p>
    <w:p w14:paraId="16378AED" w14:textId="1A37F363" w:rsidR="00B66BF7" w:rsidRDefault="00B66BF7" w:rsidP="00D44337">
      <w:pPr>
        <w:jc w:val="both"/>
        <w:rPr>
          <w:rFonts w:asciiTheme="majorHAnsi" w:hAnsiTheme="majorHAnsi"/>
        </w:rPr>
      </w:pPr>
    </w:p>
    <w:p w14:paraId="6F80E724" w14:textId="77777777" w:rsidR="00607A4B" w:rsidRPr="00D44337" w:rsidRDefault="00607A4B" w:rsidP="00D44337">
      <w:pPr>
        <w:jc w:val="both"/>
        <w:rPr>
          <w:rFonts w:asciiTheme="majorHAnsi" w:hAnsiTheme="majorHAnsi"/>
        </w:rPr>
      </w:pPr>
    </w:p>
    <w:p w14:paraId="261AE230" w14:textId="06819698" w:rsidR="00B75838" w:rsidRDefault="006C355B" w:rsidP="00B66BF7">
      <w:pPr>
        <w:pStyle w:val="Titre1"/>
      </w:pPr>
      <w:bookmarkStart w:id="45" w:name="_Ref27395281"/>
      <w:bookmarkStart w:id="46" w:name="_Toc35962314"/>
      <w:r>
        <w:lastRenderedPageBreak/>
        <w:t>DELAIS</w:t>
      </w:r>
      <w:bookmarkEnd w:id="45"/>
      <w:bookmarkEnd w:id="46"/>
    </w:p>
    <w:p w14:paraId="3B2E9E74" w14:textId="6DB5A987" w:rsidR="006C355B" w:rsidRDefault="006C355B" w:rsidP="00EA709F"/>
    <w:p w14:paraId="2A0D51B5" w14:textId="2A4E710F" w:rsidR="00A46FDC" w:rsidRDefault="00A46FDC" w:rsidP="00915218">
      <w:pPr>
        <w:pStyle w:val="Titre2"/>
        <w:numPr>
          <w:ilvl w:val="1"/>
          <w:numId w:val="2"/>
        </w:numPr>
      </w:pPr>
      <w:bookmarkStart w:id="47" w:name="_Toc35962315"/>
      <w:r>
        <w:t>Délais de livraison et pénalités de retard</w:t>
      </w:r>
      <w:bookmarkEnd w:id="47"/>
    </w:p>
    <w:p w14:paraId="27946AA0" w14:textId="77777777" w:rsidR="00A46FDC" w:rsidRDefault="00A46FDC" w:rsidP="006C355B">
      <w:pPr>
        <w:jc w:val="both"/>
        <w:rPr>
          <w:rFonts w:asciiTheme="majorHAnsi" w:hAnsiTheme="majorHAnsi"/>
        </w:rPr>
      </w:pPr>
    </w:p>
    <w:p w14:paraId="3BEE936B" w14:textId="541366A6" w:rsidR="006C355B" w:rsidRPr="006C355B" w:rsidRDefault="006C355B" w:rsidP="006C355B">
      <w:pPr>
        <w:jc w:val="both"/>
        <w:rPr>
          <w:rFonts w:asciiTheme="majorHAnsi" w:hAnsiTheme="majorHAnsi"/>
        </w:rPr>
      </w:pPr>
      <w:r>
        <w:rPr>
          <w:rFonts w:asciiTheme="majorHAnsi" w:hAnsiTheme="majorHAnsi"/>
        </w:rPr>
        <w:t>Le Prestataire</w:t>
      </w:r>
      <w:r w:rsidRPr="006C355B">
        <w:rPr>
          <w:rFonts w:asciiTheme="majorHAnsi" w:hAnsiTheme="majorHAnsi"/>
        </w:rPr>
        <w:t xml:space="preserve"> s’engage à mettre en œuvre tous les moyens nécessaires au respect de la Date Cible de </w:t>
      </w:r>
      <w:r w:rsidR="00DF7E90">
        <w:rPr>
          <w:rFonts w:asciiTheme="majorHAnsi" w:hAnsiTheme="majorHAnsi"/>
        </w:rPr>
        <w:t>Réception Provisoire</w:t>
      </w:r>
      <w:r w:rsidRPr="006C355B">
        <w:rPr>
          <w:rFonts w:asciiTheme="majorHAnsi" w:hAnsiTheme="majorHAnsi"/>
        </w:rPr>
        <w:t>.</w:t>
      </w:r>
    </w:p>
    <w:p w14:paraId="6D358498" w14:textId="1F72F5D4" w:rsidR="006C355B" w:rsidRDefault="006C355B" w:rsidP="006C355B">
      <w:pPr>
        <w:jc w:val="both"/>
        <w:rPr>
          <w:rFonts w:asciiTheme="majorHAnsi" w:hAnsiTheme="majorHAnsi"/>
        </w:rPr>
      </w:pPr>
      <w:r w:rsidRPr="006C355B">
        <w:rPr>
          <w:rFonts w:asciiTheme="majorHAnsi" w:hAnsiTheme="majorHAnsi"/>
        </w:rPr>
        <w:t>Sauf cas de prorogation du délai</w:t>
      </w:r>
      <w:r w:rsidR="00A46FDC">
        <w:rPr>
          <w:rFonts w:asciiTheme="majorHAnsi" w:hAnsiTheme="majorHAnsi"/>
        </w:rPr>
        <w:t>, F</w:t>
      </w:r>
      <w:r w:rsidRPr="006C355B">
        <w:rPr>
          <w:rFonts w:asciiTheme="majorHAnsi" w:hAnsiTheme="majorHAnsi"/>
        </w:rPr>
        <w:t xml:space="preserve">orce </w:t>
      </w:r>
      <w:r w:rsidR="00A46FDC">
        <w:rPr>
          <w:rFonts w:asciiTheme="majorHAnsi" w:hAnsiTheme="majorHAnsi"/>
        </w:rPr>
        <w:t>M</w:t>
      </w:r>
      <w:r w:rsidRPr="006C355B">
        <w:rPr>
          <w:rFonts w:asciiTheme="majorHAnsi" w:hAnsiTheme="majorHAnsi"/>
        </w:rPr>
        <w:t>ajeure</w:t>
      </w:r>
      <w:r w:rsidR="00CD32BF">
        <w:rPr>
          <w:rFonts w:asciiTheme="majorHAnsi" w:hAnsiTheme="majorHAnsi"/>
        </w:rPr>
        <w:t xml:space="preserve"> ou Cause Légitime de suspension de délai</w:t>
      </w:r>
      <w:r w:rsidRPr="006C355B">
        <w:rPr>
          <w:rFonts w:asciiTheme="majorHAnsi" w:hAnsiTheme="majorHAnsi"/>
        </w:rPr>
        <w:t xml:space="preserve">, en cas de dépassement de la </w:t>
      </w:r>
      <w:r w:rsidR="00BA255C">
        <w:rPr>
          <w:rFonts w:asciiTheme="majorHAnsi" w:hAnsiTheme="majorHAnsi"/>
        </w:rPr>
        <w:t>D</w:t>
      </w:r>
      <w:r w:rsidRPr="006C355B">
        <w:rPr>
          <w:rFonts w:asciiTheme="majorHAnsi" w:hAnsiTheme="majorHAnsi"/>
        </w:rPr>
        <w:t xml:space="preserve">ate </w:t>
      </w:r>
      <w:r w:rsidR="009A4CF8">
        <w:rPr>
          <w:rFonts w:asciiTheme="majorHAnsi" w:hAnsiTheme="majorHAnsi"/>
        </w:rPr>
        <w:t xml:space="preserve">Cible </w:t>
      </w:r>
      <w:r w:rsidRPr="006C355B">
        <w:rPr>
          <w:rFonts w:asciiTheme="majorHAnsi" w:hAnsiTheme="majorHAnsi"/>
        </w:rPr>
        <w:t xml:space="preserve">de </w:t>
      </w:r>
      <w:r w:rsidR="00DF7E90">
        <w:rPr>
          <w:rFonts w:asciiTheme="majorHAnsi" w:hAnsiTheme="majorHAnsi"/>
        </w:rPr>
        <w:t>Réception Provisoire</w:t>
      </w:r>
      <w:r w:rsidRPr="006C355B">
        <w:rPr>
          <w:rFonts w:asciiTheme="majorHAnsi" w:hAnsiTheme="majorHAnsi"/>
        </w:rPr>
        <w:t xml:space="preserve"> de la Centrale, </w:t>
      </w:r>
      <w:r w:rsidR="00A46FDC">
        <w:rPr>
          <w:rFonts w:asciiTheme="majorHAnsi" w:hAnsiTheme="majorHAnsi"/>
        </w:rPr>
        <w:t>le Prestataire</w:t>
      </w:r>
      <w:r w:rsidRPr="006C355B">
        <w:rPr>
          <w:rFonts w:asciiTheme="majorHAnsi" w:hAnsiTheme="majorHAnsi"/>
        </w:rPr>
        <w:t xml:space="preserve"> sera redevable vis-à-vis du </w:t>
      </w:r>
      <w:r w:rsidR="00A46FDC">
        <w:rPr>
          <w:rFonts w:asciiTheme="majorHAnsi" w:hAnsiTheme="majorHAnsi"/>
        </w:rPr>
        <w:t>Client</w:t>
      </w:r>
      <w:r w:rsidRPr="006C355B">
        <w:rPr>
          <w:rFonts w:asciiTheme="majorHAnsi" w:hAnsiTheme="majorHAnsi"/>
        </w:rPr>
        <w:t xml:space="preserve"> de pénalités de retard non libératoires</w:t>
      </w:r>
      <w:r w:rsidR="00AE6661">
        <w:rPr>
          <w:rFonts w:asciiTheme="majorHAnsi" w:hAnsiTheme="majorHAnsi"/>
        </w:rPr>
        <w:t xml:space="preserve">. </w:t>
      </w:r>
      <w:r w:rsidR="00AE6661" w:rsidRPr="00AE6661">
        <w:rPr>
          <w:rFonts w:asciiTheme="majorHAnsi" w:hAnsiTheme="majorHAnsi"/>
        </w:rPr>
        <w:t xml:space="preserve">Les pénalités de retard </w:t>
      </w:r>
      <w:r w:rsidR="00597E9B" w:rsidRPr="00597E9B">
        <w:rPr>
          <w:rFonts w:asciiTheme="majorHAnsi" w:hAnsiTheme="majorHAnsi"/>
        </w:rPr>
        <w:t xml:space="preserve">sera égal à </w:t>
      </w:r>
      <w:r w:rsidR="00597E9B" w:rsidRPr="00B81A95">
        <w:rPr>
          <w:rFonts w:asciiTheme="majorHAnsi" w:hAnsiTheme="majorHAnsi"/>
          <w:i/>
          <w:iCs/>
        </w:rPr>
        <w:t>[0,05]</w:t>
      </w:r>
      <w:r w:rsidR="006F14D9" w:rsidRPr="00B81A95">
        <w:rPr>
          <w:rFonts w:asciiTheme="majorHAnsi" w:hAnsiTheme="majorHAnsi"/>
          <w:i/>
          <w:iCs/>
        </w:rPr>
        <w:t xml:space="preserve"> </w:t>
      </w:r>
      <w:r w:rsidR="00597E9B" w:rsidRPr="00B81A95">
        <w:rPr>
          <w:rFonts w:asciiTheme="majorHAnsi" w:hAnsiTheme="majorHAnsi"/>
          <w:i/>
          <w:iCs/>
        </w:rPr>
        <w:t>%</w:t>
      </w:r>
      <w:r w:rsidR="00597E9B" w:rsidRPr="00597E9B">
        <w:rPr>
          <w:rFonts w:asciiTheme="majorHAnsi" w:hAnsiTheme="majorHAnsi"/>
        </w:rPr>
        <w:t xml:space="preserve"> du Prix du Contrat par jour de retard, avec un plafond cumulé égal à </w:t>
      </w:r>
      <w:r w:rsidR="00597E9B" w:rsidRPr="00B81A95">
        <w:rPr>
          <w:rFonts w:asciiTheme="majorHAnsi" w:hAnsiTheme="majorHAnsi"/>
          <w:i/>
          <w:iCs/>
        </w:rPr>
        <w:t>[10%]</w:t>
      </w:r>
      <w:r w:rsidR="00597E9B" w:rsidRPr="00597E9B">
        <w:rPr>
          <w:rFonts w:asciiTheme="majorHAnsi" w:hAnsiTheme="majorHAnsi"/>
        </w:rPr>
        <w:t xml:space="preserve"> du Prix du Contrat</w:t>
      </w:r>
      <w:r w:rsidR="00AE6661" w:rsidRPr="00AE6661">
        <w:rPr>
          <w:rFonts w:asciiTheme="majorHAnsi" w:hAnsiTheme="majorHAnsi"/>
        </w:rPr>
        <w:t>.</w:t>
      </w:r>
    </w:p>
    <w:p w14:paraId="5EEFF604" w14:textId="687185DA" w:rsidR="002F2179" w:rsidRDefault="002F2179" w:rsidP="002F2179">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2F2179">
        <w:rPr>
          <w:rFonts w:asciiTheme="majorHAnsi" w:hAnsiTheme="majorHAnsi"/>
          <w:b/>
          <w:bCs/>
          <w:color w:val="2F5496" w:themeColor="accent1" w:themeShade="BF"/>
        </w:rPr>
        <w:t xml:space="preserve">Le risque ici du retard dans l’achèvement des travaux est par nature porté par le </w:t>
      </w:r>
      <w:r w:rsidR="00AA79B6">
        <w:rPr>
          <w:rFonts w:asciiTheme="majorHAnsi" w:hAnsiTheme="majorHAnsi"/>
          <w:b/>
          <w:bCs/>
          <w:color w:val="2F5496" w:themeColor="accent1" w:themeShade="BF"/>
        </w:rPr>
        <w:t>c</w:t>
      </w:r>
      <w:r w:rsidRPr="002F2179">
        <w:rPr>
          <w:rFonts w:asciiTheme="majorHAnsi" w:hAnsiTheme="majorHAnsi"/>
          <w:b/>
          <w:bCs/>
          <w:color w:val="2F5496" w:themeColor="accent1" w:themeShade="BF"/>
        </w:rPr>
        <w:t>onstructeur</w:t>
      </w:r>
      <w:r w:rsidR="00AA79B6">
        <w:rPr>
          <w:rFonts w:asciiTheme="majorHAnsi" w:hAnsiTheme="majorHAnsi"/>
          <w:b/>
          <w:bCs/>
          <w:color w:val="2F5496" w:themeColor="accent1" w:themeShade="BF"/>
        </w:rPr>
        <w:t xml:space="preserve"> prestataire</w:t>
      </w:r>
      <w:r w:rsidRPr="002F2179">
        <w:rPr>
          <w:rFonts w:asciiTheme="majorHAnsi" w:hAnsiTheme="majorHAnsi"/>
          <w:b/>
          <w:bCs/>
          <w:color w:val="2F5496" w:themeColor="accent1" w:themeShade="BF"/>
        </w:rPr>
        <w:t>. Il doit par conséquent être fait attention à indiquer de manière expresse une date limite d’achèvement des Travaux.</w:t>
      </w:r>
    </w:p>
    <w:p w14:paraId="7BD37BF7" w14:textId="4519658C" w:rsidR="005B4857" w:rsidRPr="002F2179" w:rsidRDefault="005B4857" w:rsidP="002F2179">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Pr>
          <w:rFonts w:asciiTheme="majorHAnsi" w:hAnsiTheme="majorHAnsi"/>
          <w:b/>
          <w:bCs/>
          <w:color w:val="2F5496" w:themeColor="accent1" w:themeShade="BF"/>
        </w:rPr>
        <w:t>La date de commencement des travaux</w:t>
      </w:r>
      <w:r w:rsidR="00754CD2">
        <w:rPr>
          <w:rFonts w:asciiTheme="majorHAnsi" w:hAnsiTheme="majorHAnsi"/>
          <w:b/>
          <w:bCs/>
          <w:color w:val="2F5496" w:themeColor="accent1" w:themeShade="BF"/>
        </w:rPr>
        <w:t xml:space="preserve"> (ou de prise d’effet du contrat)</w:t>
      </w:r>
      <w:r>
        <w:rPr>
          <w:rFonts w:asciiTheme="majorHAnsi" w:hAnsiTheme="majorHAnsi"/>
          <w:b/>
          <w:bCs/>
          <w:color w:val="2F5496" w:themeColor="accent1" w:themeShade="BF"/>
        </w:rPr>
        <w:t xml:space="preserve"> (évènement déclencheur) devra également être bien stipulé</w:t>
      </w:r>
      <w:r w:rsidR="00AA79B6">
        <w:rPr>
          <w:rFonts w:asciiTheme="majorHAnsi" w:hAnsiTheme="majorHAnsi"/>
          <w:b/>
          <w:bCs/>
          <w:color w:val="2F5496" w:themeColor="accent1" w:themeShade="BF"/>
        </w:rPr>
        <w:t>e</w:t>
      </w:r>
      <w:r>
        <w:rPr>
          <w:rFonts w:asciiTheme="majorHAnsi" w:hAnsiTheme="majorHAnsi"/>
          <w:b/>
          <w:bCs/>
          <w:color w:val="2F5496" w:themeColor="accent1" w:themeShade="BF"/>
        </w:rPr>
        <w:t xml:space="preserve"> (éventuelles conditions suspensives </w:t>
      </w:r>
      <w:r w:rsidR="00AA79B6">
        <w:rPr>
          <w:rFonts w:asciiTheme="majorHAnsi" w:hAnsiTheme="majorHAnsi"/>
          <w:b/>
          <w:bCs/>
          <w:color w:val="2F5496" w:themeColor="accent1" w:themeShade="BF"/>
        </w:rPr>
        <w:t xml:space="preserve">à insérer par exemple </w:t>
      </w:r>
      <w:r>
        <w:rPr>
          <w:rFonts w:asciiTheme="majorHAnsi" w:hAnsiTheme="majorHAnsi"/>
          <w:b/>
          <w:bCs/>
          <w:color w:val="2F5496" w:themeColor="accent1" w:themeShade="BF"/>
        </w:rPr>
        <w:t>sur l’obtention des autorisations).</w:t>
      </w:r>
    </w:p>
    <w:p w14:paraId="3A48151E" w14:textId="70C7A208" w:rsidR="005B4857" w:rsidRPr="005B4857" w:rsidRDefault="005B4857" w:rsidP="005B4857">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5B4857">
        <w:rPr>
          <w:rFonts w:asciiTheme="majorHAnsi" w:hAnsiTheme="majorHAnsi"/>
          <w:b/>
          <w:bCs/>
          <w:color w:val="2F5496" w:themeColor="accent1" w:themeShade="BF"/>
        </w:rPr>
        <w:t>Sur les pénalités de retard : il s’agit du non-respect fautif du constructeur de son obligation de résultat. En pratique, il est prévu des pénalités de retard qui sont calculées en fonction du préjudice subi par la société de projet (impact sur le financement bancaire</w:t>
      </w:r>
      <w:r w:rsidR="0070283C">
        <w:rPr>
          <w:rFonts w:asciiTheme="majorHAnsi" w:hAnsiTheme="majorHAnsi"/>
          <w:b/>
          <w:bCs/>
          <w:color w:val="2F5496" w:themeColor="accent1" w:themeShade="BF"/>
        </w:rPr>
        <w:t xml:space="preserve"> et/ou les pertes de revenus de la vente de l’énergie</w:t>
      </w:r>
      <w:r w:rsidRPr="005B4857">
        <w:rPr>
          <w:rFonts w:asciiTheme="majorHAnsi" w:hAnsiTheme="majorHAnsi"/>
          <w:b/>
          <w:bCs/>
          <w:color w:val="2F5496" w:themeColor="accent1" w:themeShade="BF"/>
        </w:rPr>
        <w:t>).</w:t>
      </w:r>
    </w:p>
    <w:p w14:paraId="1687F57D" w14:textId="77777777" w:rsidR="005B4857" w:rsidRDefault="005B4857" w:rsidP="006C355B">
      <w:pPr>
        <w:jc w:val="both"/>
        <w:rPr>
          <w:rFonts w:asciiTheme="majorHAnsi" w:hAnsiTheme="majorHAnsi"/>
        </w:rPr>
      </w:pPr>
    </w:p>
    <w:p w14:paraId="25529418" w14:textId="4B8FCDF8" w:rsidR="00A46FDC" w:rsidRPr="00A46FDC" w:rsidRDefault="00A46FDC" w:rsidP="00915218">
      <w:pPr>
        <w:pStyle w:val="Titre2"/>
        <w:numPr>
          <w:ilvl w:val="1"/>
          <w:numId w:val="2"/>
        </w:numPr>
      </w:pPr>
      <w:bookmarkStart w:id="48" w:name="_Ref27397865"/>
      <w:bookmarkStart w:id="49" w:name="_Toc35962316"/>
      <w:r w:rsidRPr="00A46FDC">
        <w:t>Prorogation du délai</w:t>
      </w:r>
      <w:bookmarkEnd w:id="48"/>
      <w:bookmarkEnd w:id="49"/>
    </w:p>
    <w:p w14:paraId="66DD7E94" w14:textId="1269A1F4" w:rsidR="00A46FDC" w:rsidRDefault="00A46FDC" w:rsidP="006C355B">
      <w:pPr>
        <w:jc w:val="both"/>
        <w:rPr>
          <w:rFonts w:asciiTheme="majorHAnsi" w:hAnsiTheme="majorHAnsi"/>
        </w:rPr>
      </w:pPr>
    </w:p>
    <w:p w14:paraId="0F0B3446" w14:textId="3DF08702" w:rsidR="00A46FDC" w:rsidRPr="00A46FDC" w:rsidRDefault="00A46FDC" w:rsidP="00A46FDC">
      <w:pPr>
        <w:jc w:val="both"/>
        <w:rPr>
          <w:rFonts w:asciiTheme="majorHAnsi" w:hAnsiTheme="majorHAnsi"/>
        </w:rPr>
      </w:pPr>
      <w:r w:rsidRPr="00A46FDC">
        <w:rPr>
          <w:rFonts w:asciiTheme="majorHAnsi" w:hAnsiTheme="majorHAnsi"/>
        </w:rPr>
        <w:t xml:space="preserve">Le délai d’exécution des </w:t>
      </w:r>
      <w:r>
        <w:rPr>
          <w:rFonts w:asciiTheme="majorHAnsi" w:hAnsiTheme="majorHAnsi"/>
        </w:rPr>
        <w:t>T</w:t>
      </w:r>
      <w:r w:rsidRPr="00A46FDC">
        <w:rPr>
          <w:rFonts w:asciiTheme="majorHAnsi" w:hAnsiTheme="majorHAnsi"/>
        </w:rPr>
        <w:t xml:space="preserve">ravaux de la Centrale sera prolongé d’un nombre de jours égal au nombre de </w:t>
      </w:r>
      <w:r w:rsidR="007E071E">
        <w:rPr>
          <w:rFonts w:asciiTheme="majorHAnsi" w:hAnsiTheme="majorHAnsi"/>
        </w:rPr>
        <w:t xml:space="preserve">jours </w:t>
      </w:r>
      <w:r w:rsidRPr="00A46FDC">
        <w:rPr>
          <w:rFonts w:asciiTheme="majorHAnsi" w:hAnsiTheme="majorHAnsi"/>
        </w:rPr>
        <w:t xml:space="preserve">de retard subi par </w:t>
      </w:r>
      <w:r>
        <w:rPr>
          <w:rFonts w:asciiTheme="majorHAnsi" w:hAnsiTheme="majorHAnsi"/>
        </w:rPr>
        <w:t>le Prestataire</w:t>
      </w:r>
      <w:r w:rsidRPr="00A46FDC">
        <w:rPr>
          <w:rFonts w:asciiTheme="majorHAnsi" w:hAnsiTheme="majorHAnsi"/>
        </w:rPr>
        <w:t xml:space="preserve"> en raison de la survenance des évènements suivants :</w:t>
      </w:r>
    </w:p>
    <w:p w14:paraId="46CBE45B" w14:textId="6922497C" w:rsidR="00A46FDC" w:rsidRPr="00A46FDC" w:rsidRDefault="00A46FDC" w:rsidP="00915218">
      <w:pPr>
        <w:pStyle w:val="Paragraphedeliste"/>
        <w:numPr>
          <w:ilvl w:val="0"/>
          <w:numId w:val="14"/>
        </w:numPr>
        <w:jc w:val="both"/>
        <w:rPr>
          <w:rFonts w:asciiTheme="majorHAnsi" w:hAnsiTheme="majorHAnsi"/>
        </w:rPr>
      </w:pPr>
      <w:proofErr w:type="gramStart"/>
      <w:r w:rsidRPr="00A46FDC">
        <w:rPr>
          <w:rFonts w:asciiTheme="majorHAnsi" w:hAnsiTheme="majorHAnsi"/>
        </w:rPr>
        <w:t>un</w:t>
      </w:r>
      <w:proofErr w:type="gramEnd"/>
      <w:r w:rsidRPr="00A46FDC">
        <w:rPr>
          <w:rFonts w:asciiTheme="majorHAnsi" w:hAnsiTheme="majorHAnsi"/>
        </w:rPr>
        <w:t xml:space="preserve"> Cas de Force Majeure, ou</w:t>
      </w:r>
    </w:p>
    <w:p w14:paraId="170452C6" w14:textId="0343219B" w:rsidR="00A46FDC" w:rsidRPr="00A46FDC" w:rsidRDefault="00A46FDC" w:rsidP="00915218">
      <w:pPr>
        <w:pStyle w:val="Paragraphedeliste"/>
        <w:numPr>
          <w:ilvl w:val="0"/>
          <w:numId w:val="14"/>
        </w:numPr>
        <w:jc w:val="both"/>
        <w:rPr>
          <w:rFonts w:asciiTheme="majorHAnsi" w:hAnsiTheme="majorHAnsi"/>
        </w:rPr>
      </w:pPr>
      <w:proofErr w:type="gramStart"/>
      <w:r w:rsidRPr="00A46FDC">
        <w:rPr>
          <w:rFonts w:asciiTheme="majorHAnsi" w:hAnsiTheme="majorHAnsi"/>
        </w:rPr>
        <w:t>une</w:t>
      </w:r>
      <w:proofErr w:type="gramEnd"/>
      <w:r w:rsidRPr="00A46FDC">
        <w:rPr>
          <w:rFonts w:asciiTheme="majorHAnsi" w:hAnsiTheme="majorHAnsi"/>
        </w:rPr>
        <w:t xml:space="preserve"> Cause Légitime de suspension de délai sous réserve que le seuil applicable convenu à l’Article </w:t>
      </w:r>
      <w:r w:rsidR="00661196">
        <w:rPr>
          <w:rFonts w:asciiTheme="majorHAnsi" w:hAnsiTheme="majorHAnsi"/>
        </w:rPr>
        <w:fldChar w:fldCharType="begin"/>
      </w:r>
      <w:r w:rsidR="00661196">
        <w:rPr>
          <w:rFonts w:asciiTheme="majorHAnsi" w:hAnsiTheme="majorHAnsi"/>
        </w:rPr>
        <w:instrText xml:space="preserve"> REF _Ref27395251 \r \h </w:instrText>
      </w:r>
      <w:r w:rsidR="00661196">
        <w:rPr>
          <w:rFonts w:asciiTheme="majorHAnsi" w:hAnsiTheme="majorHAnsi"/>
        </w:rPr>
      </w:r>
      <w:r w:rsidR="00661196">
        <w:rPr>
          <w:rFonts w:asciiTheme="majorHAnsi" w:hAnsiTheme="majorHAnsi"/>
        </w:rPr>
        <w:fldChar w:fldCharType="separate"/>
      </w:r>
      <w:r w:rsidR="0073302B">
        <w:rPr>
          <w:rFonts w:asciiTheme="majorHAnsi" w:hAnsiTheme="majorHAnsi"/>
        </w:rPr>
        <w:t>11.2</w:t>
      </w:r>
      <w:r w:rsidR="00661196">
        <w:rPr>
          <w:rFonts w:asciiTheme="majorHAnsi" w:hAnsiTheme="majorHAnsi"/>
        </w:rPr>
        <w:fldChar w:fldCharType="end"/>
      </w:r>
      <w:r w:rsidR="00661196">
        <w:rPr>
          <w:rFonts w:asciiTheme="majorHAnsi" w:hAnsiTheme="majorHAnsi"/>
        </w:rPr>
        <w:t xml:space="preserve"> </w:t>
      </w:r>
      <w:r w:rsidRPr="00A46FDC">
        <w:rPr>
          <w:rFonts w:asciiTheme="majorHAnsi" w:hAnsiTheme="majorHAnsi"/>
        </w:rPr>
        <w:t>ait été atteint.</w:t>
      </w:r>
    </w:p>
    <w:p w14:paraId="1BE835FF" w14:textId="1C72F3C6" w:rsidR="00A46FDC" w:rsidRPr="00A46FDC" w:rsidRDefault="00A46FDC" w:rsidP="00A46FDC">
      <w:pPr>
        <w:jc w:val="both"/>
        <w:rPr>
          <w:rFonts w:asciiTheme="majorHAnsi" w:hAnsiTheme="majorHAnsi"/>
        </w:rPr>
      </w:pPr>
      <w:r w:rsidRPr="00A46FDC">
        <w:rPr>
          <w:rFonts w:asciiTheme="majorHAnsi" w:hAnsiTheme="majorHAnsi"/>
        </w:rPr>
        <w:t>En cas de survenance de l’un des évènements mentionnés ci-dessus :</w:t>
      </w:r>
    </w:p>
    <w:p w14:paraId="366C36BA" w14:textId="2AD90193" w:rsidR="00A46FDC" w:rsidRPr="00A46FDC" w:rsidRDefault="00A46FDC" w:rsidP="00915218">
      <w:pPr>
        <w:pStyle w:val="Paragraphedeliste"/>
        <w:numPr>
          <w:ilvl w:val="0"/>
          <w:numId w:val="14"/>
        </w:numPr>
        <w:jc w:val="both"/>
        <w:rPr>
          <w:rFonts w:asciiTheme="majorHAnsi" w:hAnsiTheme="majorHAnsi"/>
        </w:rPr>
      </w:pPr>
      <w:proofErr w:type="gramStart"/>
      <w:r w:rsidRPr="00A46FDC">
        <w:rPr>
          <w:rFonts w:asciiTheme="majorHAnsi" w:hAnsiTheme="majorHAnsi"/>
        </w:rPr>
        <w:t>la</w:t>
      </w:r>
      <w:proofErr w:type="gramEnd"/>
      <w:r w:rsidRPr="00A46FDC">
        <w:rPr>
          <w:rFonts w:asciiTheme="majorHAnsi" w:hAnsiTheme="majorHAnsi"/>
        </w:rPr>
        <w:t xml:space="preserve"> Date Cible de </w:t>
      </w:r>
      <w:r w:rsidR="00DF7E90">
        <w:rPr>
          <w:rFonts w:asciiTheme="majorHAnsi" w:hAnsiTheme="majorHAnsi"/>
        </w:rPr>
        <w:t>Réception Provisoire</w:t>
      </w:r>
      <w:r w:rsidRPr="00A46FDC">
        <w:rPr>
          <w:rFonts w:asciiTheme="majorHAnsi" w:hAnsiTheme="majorHAnsi"/>
        </w:rPr>
        <w:t xml:space="preserve"> seront reportées d’un nombre de jours égal au nombre de </w:t>
      </w:r>
      <w:r w:rsidR="007E071E">
        <w:rPr>
          <w:rFonts w:asciiTheme="majorHAnsi" w:hAnsiTheme="majorHAnsi"/>
        </w:rPr>
        <w:t>jours</w:t>
      </w:r>
      <w:r w:rsidRPr="00A46FDC">
        <w:rPr>
          <w:rFonts w:asciiTheme="majorHAnsi" w:hAnsiTheme="majorHAnsi"/>
        </w:rPr>
        <w:t xml:space="preserve"> de retard en résultant subi par </w:t>
      </w:r>
      <w:r>
        <w:rPr>
          <w:rFonts w:asciiTheme="majorHAnsi" w:hAnsiTheme="majorHAnsi"/>
        </w:rPr>
        <w:t>le Prestataire</w:t>
      </w:r>
      <w:r w:rsidRPr="00A46FDC">
        <w:rPr>
          <w:rFonts w:asciiTheme="majorHAnsi" w:hAnsiTheme="majorHAnsi"/>
        </w:rPr>
        <w:t>, et</w:t>
      </w:r>
    </w:p>
    <w:p w14:paraId="707C5529" w14:textId="6A9B2937" w:rsidR="00A46FDC" w:rsidRPr="00A46FDC" w:rsidRDefault="00A46FDC" w:rsidP="00915218">
      <w:pPr>
        <w:pStyle w:val="Paragraphedeliste"/>
        <w:numPr>
          <w:ilvl w:val="0"/>
          <w:numId w:val="14"/>
        </w:numPr>
        <w:jc w:val="both"/>
        <w:rPr>
          <w:rFonts w:asciiTheme="majorHAnsi" w:hAnsiTheme="majorHAnsi"/>
        </w:rPr>
      </w:pPr>
      <w:proofErr w:type="gramStart"/>
      <w:r w:rsidRPr="00A46FDC">
        <w:rPr>
          <w:rFonts w:asciiTheme="majorHAnsi" w:hAnsiTheme="majorHAnsi"/>
        </w:rPr>
        <w:t>un</w:t>
      </w:r>
      <w:proofErr w:type="gramEnd"/>
      <w:r w:rsidRPr="00A46FDC">
        <w:rPr>
          <w:rFonts w:asciiTheme="majorHAnsi" w:hAnsiTheme="majorHAnsi"/>
        </w:rPr>
        <w:t xml:space="preserve"> nouveau Calendrier de réalisation des travaux ajusté en conséquence devra être communiqué par </w:t>
      </w:r>
      <w:r>
        <w:rPr>
          <w:rFonts w:asciiTheme="majorHAnsi" w:hAnsiTheme="majorHAnsi"/>
        </w:rPr>
        <w:t>le Prestataire au Client</w:t>
      </w:r>
      <w:r w:rsidRPr="00A46FDC">
        <w:rPr>
          <w:rFonts w:asciiTheme="majorHAnsi" w:hAnsiTheme="majorHAnsi"/>
        </w:rPr>
        <w:t>.</w:t>
      </w:r>
    </w:p>
    <w:p w14:paraId="7976C2C3" w14:textId="2C151690" w:rsidR="00A46FDC" w:rsidRDefault="00A46FDC" w:rsidP="00A46FDC">
      <w:pPr>
        <w:jc w:val="both"/>
        <w:rPr>
          <w:rFonts w:asciiTheme="majorHAnsi" w:hAnsiTheme="majorHAnsi"/>
        </w:rPr>
      </w:pPr>
      <w:r w:rsidRPr="00A46FDC">
        <w:rPr>
          <w:rFonts w:asciiTheme="majorHAnsi" w:hAnsiTheme="majorHAnsi"/>
        </w:rPr>
        <w:t>Il est convenu que la Partie empêchée d’exécuter ses obligations au titre du Contrat ne sera tenue d’aucune pénalité, dommages intérêts ou autre sanction contractuelle aussi longtemps que cette inexécution est due à la survenance ou à la persistance d’un Cas de Force Majeure ou d’une Cause Légitime dans les termes et conditions visés ci-avant.</w:t>
      </w:r>
    </w:p>
    <w:p w14:paraId="400F639C" w14:textId="77777777" w:rsidR="00792B7E" w:rsidRDefault="00792B7E" w:rsidP="00A46FDC">
      <w:pPr>
        <w:jc w:val="both"/>
        <w:rPr>
          <w:rFonts w:asciiTheme="majorHAnsi" w:hAnsiTheme="majorHAnsi"/>
        </w:rPr>
      </w:pPr>
    </w:p>
    <w:p w14:paraId="70641BAF" w14:textId="2987FE6F" w:rsidR="00837B4C" w:rsidRDefault="00837B4C" w:rsidP="00B66BF7">
      <w:pPr>
        <w:pStyle w:val="Titre1"/>
      </w:pPr>
      <w:bookmarkStart w:id="50" w:name="_Toc26282250"/>
      <w:bookmarkStart w:id="51" w:name="_Toc35962317"/>
      <w:r>
        <w:lastRenderedPageBreak/>
        <w:t>FORCE MAJEURE</w:t>
      </w:r>
      <w:bookmarkEnd w:id="50"/>
      <w:r w:rsidR="00CD32BF">
        <w:t xml:space="preserve"> ET CAUSE LEGITIME DE SUSPENSION</w:t>
      </w:r>
      <w:bookmarkEnd w:id="51"/>
    </w:p>
    <w:p w14:paraId="4B86F705" w14:textId="6138B580" w:rsidR="005D4577" w:rsidRDefault="005D4577" w:rsidP="005D4577"/>
    <w:p w14:paraId="5797CCC9" w14:textId="1FE785A1" w:rsidR="00CD32BF" w:rsidRDefault="00CD32BF" w:rsidP="00915218">
      <w:pPr>
        <w:pStyle w:val="Titre2"/>
        <w:numPr>
          <w:ilvl w:val="1"/>
          <w:numId w:val="2"/>
        </w:numPr>
      </w:pPr>
      <w:bookmarkStart w:id="52" w:name="_Ref27470444"/>
      <w:bookmarkStart w:id="53" w:name="_Toc35962318"/>
      <w:r w:rsidRPr="00CD32BF">
        <w:t>Force Majeure</w:t>
      </w:r>
      <w:bookmarkEnd w:id="52"/>
      <w:bookmarkEnd w:id="53"/>
      <w:r w:rsidRPr="00CD32BF">
        <w:t xml:space="preserve"> </w:t>
      </w:r>
    </w:p>
    <w:p w14:paraId="0FFE2558" w14:textId="77777777" w:rsidR="00CD32BF" w:rsidRPr="00CD32BF" w:rsidRDefault="00CD32BF" w:rsidP="00CD32BF"/>
    <w:p w14:paraId="1660BDCD" w14:textId="4F5A459C" w:rsidR="00574B58" w:rsidRPr="00574B58" w:rsidRDefault="00574B58" w:rsidP="00574B58">
      <w:pPr>
        <w:jc w:val="both"/>
        <w:rPr>
          <w:rFonts w:asciiTheme="majorHAnsi" w:hAnsiTheme="majorHAnsi"/>
        </w:rPr>
      </w:pPr>
      <w:r w:rsidRPr="00574B58">
        <w:rPr>
          <w:rFonts w:asciiTheme="majorHAnsi" w:hAnsiTheme="majorHAnsi"/>
        </w:rPr>
        <w:t xml:space="preserve">En cas de retard(s) ou manquement(s) à l’une quelconque des obligations incombant aux Parties et issues du Contrat, celles-ci ne pourront voir leur responsabilité engagée, si le(s) retard(s) ou manquement(s) sont dus à un évènement de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ajeure.</w:t>
      </w:r>
    </w:p>
    <w:p w14:paraId="53D934DE" w14:textId="41D41AC4" w:rsidR="00AC3F63" w:rsidRDefault="00574B58" w:rsidP="00AC3F63">
      <w:pPr>
        <w:jc w:val="both"/>
        <w:rPr>
          <w:rFonts w:asciiTheme="majorHAnsi" w:hAnsiTheme="majorHAnsi"/>
        </w:rPr>
      </w:pPr>
      <w:bookmarkStart w:id="54" w:name="_Hlk27501036"/>
      <w:r w:rsidRPr="00574B58">
        <w:rPr>
          <w:rFonts w:asciiTheme="majorHAnsi" w:hAnsiTheme="majorHAnsi"/>
        </w:rPr>
        <w:t xml:space="preserve">Seront considérés comme des cas de </w:t>
      </w:r>
      <w:r w:rsidR="00AA79B6">
        <w:rPr>
          <w:rFonts w:asciiTheme="majorHAnsi" w:hAnsiTheme="majorHAnsi"/>
        </w:rPr>
        <w:t>F</w:t>
      </w:r>
      <w:r w:rsidRPr="00574B58">
        <w:rPr>
          <w:rFonts w:asciiTheme="majorHAnsi" w:hAnsiTheme="majorHAnsi"/>
        </w:rPr>
        <w:t xml:space="preserve">orce </w:t>
      </w:r>
      <w:r w:rsidR="00AA79B6">
        <w:rPr>
          <w:rFonts w:asciiTheme="majorHAnsi" w:hAnsiTheme="majorHAnsi"/>
        </w:rPr>
        <w:t>M</w:t>
      </w:r>
      <w:r w:rsidRPr="00574B58">
        <w:rPr>
          <w:rFonts w:asciiTheme="majorHAnsi" w:hAnsiTheme="majorHAnsi"/>
        </w:rPr>
        <w:t xml:space="preserve">ajeure, </w:t>
      </w:r>
      <w:bookmarkStart w:id="55" w:name="_Hlk27497643"/>
      <w:r w:rsidRPr="00574B58">
        <w:rPr>
          <w:rFonts w:asciiTheme="majorHAnsi" w:hAnsiTheme="majorHAnsi"/>
        </w:rPr>
        <w:t>des actes, événements, situations de fait, imprévisibles, irrésistibles, échappant au contrôle de la Partie affectée, et qui auraient pour effet de rendre impossible l’exécution des obligations visées au Contrat par ladite Partie.</w:t>
      </w:r>
    </w:p>
    <w:bookmarkEnd w:id="54"/>
    <w:bookmarkEnd w:id="55"/>
    <w:p w14:paraId="50C048A9" w14:textId="01830584" w:rsidR="00574B58" w:rsidRPr="00574B58" w:rsidRDefault="00574B58" w:rsidP="00574B58">
      <w:pPr>
        <w:jc w:val="both"/>
        <w:rPr>
          <w:rFonts w:asciiTheme="majorHAnsi" w:hAnsiTheme="majorHAnsi"/>
        </w:rPr>
      </w:pPr>
      <w:r w:rsidRPr="00574B58">
        <w:rPr>
          <w:rFonts w:asciiTheme="majorHAnsi" w:hAnsiTheme="majorHAnsi"/>
        </w:rPr>
        <w:t xml:space="preserve">Les Parties ne pourront invoquer un cas de </w:t>
      </w:r>
      <w:r w:rsidR="00AA79B6">
        <w:rPr>
          <w:rFonts w:asciiTheme="majorHAnsi" w:hAnsiTheme="majorHAnsi"/>
        </w:rPr>
        <w:t>F</w:t>
      </w:r>
      <w:r w:rsidRPr="00574B58">
        <w:rPr>
          <w:rFonts w:asciiTheme="majorHAnsi" w:hAnsiTheme="majorHAnsi"/>
        </w:rPr>
        <w:t xml:space="preserve">orce </w:t>
      </w:r>
      <w:r w:rsidR="00AA79B6">
        <w:rPr>
          <w:rFonts w:asciiTheme="majorHAnsi" w:hAnsiTheme="majorHAnsi"/>
        </w:rPr>
        <w:t>M</w:t>
      </w:r>
      <w:r w:rsidRPr="00574B58">
        <w:rPr>
          <w:rFonts w:asciiTheme="majorHAnsi" w:hAnsiTheme="majorHAnsi"/>
        </w:rPr>
        <w:t>ajeure que pendant la durée d’effet</w:t>
      </w:r>
      <w:r w:rsidR="00CD1EAC">
        <w:rPr>
          <w:rFonts w:asciiTheme="majorHAnsi" w:hAnsiTheme="majorHAnsi"/>
        </w:rPr>
        <w:t xml:space="preserve"> </w:t>
      </w:r>
      <w:r w:rsidR="00CD1EAC" w:rsidRPr="00574B58">
        <w:rPr>
          <w:rFonts w:asciiTheme="majorHAnsi" w:hAnsiTheme="majorHAnsi"/>
        </w:rPr>
        <w:t>d’un tel cas</w:t>
      </w:r>
      <w:r w:rsidRPr="00574B58">
        <w:rPr>
          <w:rFonts w:asciiTheme="majorHAnsi" w:hAnsiTheme="majorHAnsi"/>
        </w:rPr>
        <w:t xml:space="preserve"> à leur égard, chacune des Parties s’engageant à faire tous ses efforts pour en limiter les conséquences pour l’autre.</w:t>
      </w:r>
    </w:p>
    <w:p w14:paraId="387A7CAF" w14:textId="0C71DBF0" w:rsidR="00574B58" w:rsidRPr="00574B58" w:rsidRDefault="00574B58" w:rsidP="00574B58">
      <w:pPr>
        <w:jc w:val="both"/>
        <w:rPr>
          <w:rFonts w:asciiTheme="majorHAnsi" w:hAnsiTheme="majorHAnsi"/>
        </w:rPr>
      </w:pPr>
      <w:r w:rsidRPr="00574B58">
        <w:rPr>
          <w:rFonts w:asciiTheme="majorHAnsi" w:hAnsiTheme="majorHAnsi"/>
        </w:rPr>
        <w:t xml:space="preserve">La Partie qui invoque la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ajeure s’engage à informer dans les plus brefs délais l’autre Partie, dans les formes prévues à l’</w:t>
      </w:r>
      <w:r w:rsidR="00661196">
        <w:rPr>
          <w:rFonts w:asciiTheme="majorHAnsi" w:hAnsiTheme="majorHAnsi"/>
        </w:rPr>
        <w:t>A</w:t>
      </w:r>
      <w:r w:rsidRPr="00574B58">
        <w:rPr>
          <w:rFonts w:asciiTheme="majorHAnsi" w:hAnsiTheme="majorHAnsi"/>
        </w:rPr>
        <w:t xml:space="preserve">rticle </w:t>
      </w:r>
      <w:r w:rsidR="00661196">
        <w:rPr>
          <w:rFonts w:asciiTheme="majorHAnsi" w:hAnsiTheme="majorHAnsi"/>
        </w:rPr>
        <w:fldChar w:fldCharType="begin"/>
      </w:r>
      <w:r w:rsidR="00661196">
        <w:rPr>
          <w:rFonts w:asciiTheme="majorHAnsi" w:hAnsiTheme="majorHAnsi"/>
        </w:rPr>
        <w:instrText xml:space="preserve"> REF _Ref27395136 \r \h </w:instrText>
      </w:r>
      <w:r w:rsidR="00661196">
        <w:rPr>
          <w:rFonts w:asciiTheme="majorHAnsi" w:hAnsiTheme="majorHAnsi"/>
        </w:rPr>
      </w:r>
      <w:r w:rsidR="00661196">
        <w:rPr>
          <w:rFonts w:asciiTheme="majorHAnsi" w:hAnsiTheme="majorHAnsi"/>
        </w:rPr>
        <w:fldChar w:fldCharType="separate"/>
      </w:r>
      <w:r w:rsidR="0073302B">
        <w:rPr>
          <w:rFonts w:asciiTheme="majorHAnsi" w:hAnsiTheme="majorHAnsi"/>
        </w:rPr>
        <w:t>16.1</w:t>
      </w:r>
      <w:r w:rsidR="00661196">
        <w:rPr>
          <w:rFonts w:asciiTheme="majorHAnsi" w:hAnsiTheme="majorHAnsi"/>
        </w:rPr>
        <w:fldChar w:fldCharType="end"/>
      </w:r>
      <w:r w:rsidR="00661196">
        <w:rPr>
          <w:rFonts w:asciiTheme="majorHAnsi" w:hAnsiTheme="majorHAnsi"/>
        </w:rPr>
        <w:t xml:space="preserve"> </w:t>
      </w:r>
      <w:r w:rsidRPr="00574B58">
        <w:rPr>
          <w:rFonts w:asciiTheme="majorHAnsi" w:hAnsiTheme="majorHAnsi"/>
        </w:rPr>
        <w:t>(</w:t>
      </w:r>
      <w:r w:rsidRPr="00E06643">
        <w:rPr>
          <w:rFonts w:asciiTheme="majorHAnsi" w:hAnsiTheme="majorHAnsi"/>
          <w:i/>
          <w:iCs/>
        </w:rPr>
        <w:t>Notification</w:t>
      </w:r>
      <w:r w:rsidRPr="00574B58">
        <w:rPr>
          <w:rFonts w:asciiTheme="majorHAnsi" w:hAnsiTheme="majorHAnsi"/>
        </w:rPr>
        <w:t xml:space="preserve">) de la survenance d’un tel cas et à le lui confirmer par écrit à bref délai en précisant les circonstances de l’évènement en cause et les obligations affectées par cet évènement. Elle devra annoncer de la même façon la fin de l’événement constitutif de la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 xml:space="preserve">ajeure. </w:t>
      </w:r>
    </w:p>
    <w:p w14:paraId="0C4894AB" w14:textId="4F452E63" w:rsidR="00574B58" w:rsidRPr="00574B58" w:rsidRDefault="00574B58" w:rsidP="00574B58">
      <w:pPr>
        <w:jc w:val="both"/>
        <w:rPr>
          <w:rFonts w:asciiTheme="majorHAnsi" w:hAnsiTheme="majorHAnsi"/>
        </w:rPr>
      </w:pPr>
      <w:r w:rsidRPr="00574B58">
        <w:rPr>
          <w:rFonts w:asciiTheme="majorHAnsi" w:hAnsiTheme="majorHAnsi"/>
        </w:rPr>
        <w:t xml:space="preserve">Les Parties s’efforceront de trouver une solution transitoire pour pallier les difficultés résultant du cas de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 xml:space="preserve">ajeure et s’engagent également à reprendre l’exécution de leurs obligations dès que l’évènement de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ajeure aura cessé de produire ses effets.</w:t>
      </w:r>
    </w:p>
    <w:p w14:paraId="51653A70" w14:textId="6C4F7582" w:rsidR="00574B58" w:rsidRPr="00574B58" w:rsidRDefault="00574B58" w:rsidP="00574B58">
      <w:pPr>
        <w:jc w:val="both"/>
        <w:rPr>
          <w:rFonts w:asciiTheme="majorHAnsi" w:hAnsiTheme="majorHAnsi"/>
        </w:rPr>
      </w:pPr>
      <w:r w:rsidRPr="00574B58">
        <w:rPr>
          <w:rFonts w:asciiTheme="majorHAnsi" w:hAnsiTheme="majorHAnsi"/>
        </w:rPr>
        <w:t xml:space="preserve">Dès que l’événement de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ajeure aura cessé de produire ses effets, la Partie qui a invoqué l’événement s’engage à informer l’autre Partie, dans les plus brefs délais, selon les dispositions de l’</w:t>
      </w:r>
      <w:r w:rsidR="00661196">
        <w:rPr>
          <w:rFonts w:asciiTheme="majorHAnsi" w:hAnsiTheme="majorHAnsi"/>
        </w:rPr>
        <w:t>A</w:t>
      </w:r>
      <w:r w:rsidRPr="00574B58">
        <w:rPr>
          <w:rFonts w:asciiTheme="majorHAnsi" w:hAnsiTheme="majorHAnsi"/>
        </w:rPr>
        <w:t xml:space="preserve">rticle </w:t>
      </w:r>
      <w:r w:rsidR="00661196">
        <w:rPr>
          <w:rFonts w:asciiTheme="majorHAnsi" w:hAnsiTheme="majorHAnsi"/>
        </w:rPr>
        <w:fldChar w:fldCharType="begin"/>
      </w:r>
      <w:r w:rsidR="00661196">
        <w:rPr>
          <w:rFonts w:asciiTheme="majorHAnsi" w:hAnsiTheme="majorHAnsi"/>
        </w:rPr>
        <w:instrText xml:space="preserve"> REF _Ref27395152 \r \h </w:instrText>
      </w:r>
      <w:r w:rsidR="00661196">
        <w:rPr>
          <w:rFonts w:asciiTheme="majorHAnsi" w:hAnsiTheme="majorHAnsi"/>
        </w:rPr>
      </w:r>
      <w:r w:rsidR="00661196">
        <w:rPr>
          <w:rFonts w:asciiTheme="majorHAnsi" w:hAnsiTheme="majorHAnsi"/>
        </w:rPr>
        <w:fldChar w:fldCharType="separate"/>
      </w:r>
      <w:r w:rsidR="0073302B">
        <w:rPr>
          <w:rFonts w:asciiTheme="majorHAnsi" w:hAnsiTheme="majorHAnsi"/>
        </w:rPr>
        <w:t>16.1</w:t>
      </w:r>
      <w:r w:rsidR="00661196">
        <w:rPr>
          <w:rFonts w:asciiTheme="majorHAnsi" w:hAnsiTheme="majorHAnsi"/>
        </w:rPr>
        <w:fldChar w:fldCharType="end"/>
      </w:r>
      <w:r w:rsidR="00661196">
        <w:rPr>
          <w:rFonts w:asciiTheme="majorHAnsi" w:hAnsiTheme="majorHAnsi"/>
        </w:rPr>
        <w:t xml:space="preserve"> </w:t>
      </w:r>
      <w:r w:rsidRPr="00574B58">
        <w:rPr>
          <w:rFonts w:asciiTheme="majorHAnsi" w:hAnsiTheme="majorHAnsi"/>
        </w:rPr>
        <w:t>(</w:t>
      </w:r>
      <w:r w:rsidRPr="00E06643">
        <w:rPr>
          <w:rFonts w:asciiTheme="majorHAnsi" w:hAnsiTheme="majorHAnsi"/>
          <w:i/>
          <w:iCs/>
        </w:rPr>
        <w:t>Notification</w:t>
      </w:r>
      <w:r w:rsidRPr="00574B58">
        <w:rPr>
          <w:rFonts w:asciiTheme="majorHAnsi" w:hAnsiTheme="majorHAnsi"/>
        </w:rPr>
        <w:t>) par tous moyens à sa convenance, à le lui confirmer par écrit et à reprendre l’exécution de ses obligations sans délais.</w:t>
      </w:r>
    </w:p>
    <w:p w14:paraId="121F0BB1" w14:textId="7A1F7CDC" w:rsidR="00574B58" w:rsidRDefault="00574B58" w:rsidP="00574B58">
      <w:pPr>
        <w:jc w:val="both"/>
        <w:rPr>
          <w:rFonts w:asciiTheme="majorHAnsi" w:hAnsiTheme="majorHAnsi"/>
        </w:rPr>
      </w:pPr>
      <w:r w:rsidRPr="00574B58">
        <w:rPr>
          <w:rFonts w:asciiTheme="majorHAnsi" w:hAnsiTheme="majorHAnsi"/>
        </w:rPr>
        <w:t xml:space="preserve">Si l’évènement de </w:t>
      </w:r>
      <w:r w:rsidR="00E00655">
        <w:rPr>
          <w:rFonts w:asciiTheme="majorHAnsi" w:hAnsiTheme="majorHAnsi"/>
        </w:rPr>
        <w:t>F</w:t>
      </w:r>
      <w:r w:rsidRPr="00574B58">
        <w:rPr>
          <w:rFonts w:asciiTheme="majorHAnsi" w:hAnsiTheme="majorHAnsi"/>
        </w:rPr>
        <w:t xml:space="preserve">orce </w:t>
      </w:r>
      <w:r w:rsidR="00E00655">
        <w:rPr>
          <w:rFonts w:asciiTheme="majorHAnsi" w:hAnsiTheme="majorHAnsi"/>
        </w:rPr>
        <w:t>M</w:t>
      </w:r>
      <w:r w:rsidRPr="00574B58">
        <w:rPr>
          <w:rFonts w:asciiTheme="majorHAnsi" w:hAnsiTheme="majorHAnsi"/>
        </w:rPr>
        <w:t xml:space="preserve">ajeure devait avoir une durée supérieure à </w:t>
      </w:r>
      <w:r w:rsidR="006F14D9">
        <w:rPr>
          <w:rFonts w:asciiTheme="majorHAnsi" w:hAnsiTheme="majorHAnsi"/>
        </w:rPr>
        <w:t xml:space="preserve">180 jours </w:t>
      </w:r>
      <w:r w:rsidRPr="00574B58">
        <w:rPr>
          <w:rFonts w:asciiTheme="majorHAnsi" w:hAnsiTheme="majorHAnsi"/>
        </w:rPr>
        <w:t>rendant impossible l’exécution du Contrat, le Contrat serait résilié</w:t>
      </w:r>
      <w:r w:rsidR="00AD2F9C">
        <w:rPr>
          <w:rFonts w:asciiTheme="majorHAnsi" w:hAnsiTheme="majorHAnsi"/>
        </w:rPr>
        <w:t xml:space="preserve"> par la Partie subissant le cas de Force Majeure</w:t>
      </w:r>
      <w:r w:rsidRPr="00574B58">
        <w:rPr>
          <w:rFonts w:asciiTheme="majorHAnsi" w:hAnsiTheme="majorHAnsi"/>
        </w:rPr>
        <w:t>, sans qu’aucune indemnité ne soit due de part et d’autre</w:t>
      </w:r>
      <w:r w:rsidR="00AD2F9C">
        <w:rPr>
          <w:rFonts w:asciiTheme="majorHAnsi" w:hAnsiTheme="majorHAnsi"/>
        </w:rPr>
        <w:t>, sans préjudice du paiement dû par le Client au titre du Contrat concernant les prestations réalisées à la date de résiliation</w:t>
      </w:r>
      <w:r w:rsidRPr="00574B58">
        <w:rPr>
          <w:rFonts w:asciiTheme="majorHAnsi" w:hAnsiTheme="majorHAnsi"/>
        </w:rPr>
        <w:t>.</w:t>
      </w:r>
    </w:p>
    <w:p w14:paraId="5E1D5106" w14:textId="77DB8B37" w:rsidR="00A536CD" w:rsidRPr="000849E9" w:rsidRDefault="00A536CD" w:rsidP="000849E9">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0849E9">
        <w:rPr>
          <w:rFonts w:asciiTheme="majorHAnsi" w:hAnsiTheme="majorHAnsi"/>
          <w:b/>
          <w:bCs/>
          <w:color w:val="2F5496" w:themeColor="accent1" w:themeShade="BF"/>
        </w:rPr>
        <w:t>Vigilance également sur la rédaction de cette clause. Nous recommandons de bien veiller à la définition des cas de force majeure et les cas exclus</w:t>
      </w:r>
      <w:r w:rsidR="00E00655">
        <w:rPr>
          <w:rFonts w:asciiTheme="majorHAnsi" w:hAnsiTheme="majorHAnsi"/>
          <w:b/>
          <w:bCs/>
          <w:color w:val="2F5496" w:themeColor="accent1" w:themeShade="BF"/>
        </w:rPr>
        <w:t xml:space="preserve"> de cette notion</w:t>
      </w:r>
      <w:r w:rsidRPr="000849E9">
        <w:rPr>
          <w:rFonts w:asciiTheme="majorHAnsi" w:hAnsiTheme="majorHAnsi"/>
          <w:b/>
          <w:bCs/>
          <w:color w:val="2F5496" w:themeColor="accent1" w:themeShade="BF"/>
        </w:rPr>
        <w:t xml:space="preserve">. </w:t>
      </w:r>
    </w:p>
    <w:p w14:paraId="4D1ACA23" w14:textId="6BD96C3A" w:rsidR="00B66BF7" w:rsidRDefault="00B66BF7">
      <w:r>
        <w:br w:type="page"/>
      </w:r>
    </w:p>
    <w:p w14:paraId="0422281C" w14:textId="5FA5C636" w:rsidR="000849E9" w:rsidRDefault="00CD32BF" w:rsidP="00915218">
      <w:pPr>
        <w:pStyle w:val="Titre2"/>
        <w:numPr>
          <w:ilvl w:val="1"/>
          <w:numId w:val="2"/>
        </w:numPr>
      </w:pPr>
      <w:bookmarkStart w:id="56" w:name="_Ref27395251"/>
      <w:bookmarkStart w:id="57" w:name="_Toc35962319"/>
      <w:r>
        <w:lastRenderedPageBreak/>
        <w:t>Cause Légitime</w:t>
      </w:r>
      <w:bookmarkEnd w:id="56"/>
      <w:bookmarkEnd w:id="57"/>
    </w:p>
    <w:p w14:paraId="7466BCC3" w14:textId="75B1F808" w:rsidR="00CD32BF" w:rsidRDefault="00CD32BF" w:rsidP="00574B58">
      <w:pPr>
        <w:jc w:val="both"/>
        <w:rPr>
          <w:rFonts w:asciiTheme="majorHAnsi" w:hAnsiTheme="majorHAnsi"/>
        </w:rPr>
      </w:pPr>
    </w:p>
    <w:p w14:paraId="45974975" w14:textId="53461A1D" w:rsidR="00CD32BF" w:rsidRPr="00CD32BF" w:rsidRDefault="00CD32BF" w:rsidP="00CD32BF">
      <w:pPr>
        <w:jc w:val="both"/>
        <w:rPr>
          <w:rFonts w:asciiTheme="majorHAnsi" w:hAnsiTheme="majorHAnsi"/>
        </w:rPr>
      </w:pPr>
      <w:r w:rsidRPr="00CD32BF">
        <w:rPr>
          <w:rFonts w:asciiTheme="majorHAnsi" w:hAnsiTheme="majorHAnsi"/>
        </w:rPr>
        <w:t xml:space="preserve">A titre limitatif, constitue une « </w:t>
      </w:r>
      <w:r w:rsidRPr="00603E97">
        <w:rPr>
          <w:rFonts w:asciiTheme="majorHAnsi" w:hAnsiTheme="majorHAnsi"/>
          <w:i/>
          <w:iCs/>
        </w:rPr>
        <w:t>Cause Légitime</w:t>
      </w:r>
      <w:r w:rsidRPr="00CD32BF">
        <w:rPr>
          <w:rFonts w:asciiTheme="majorHAnsi" w:hAnsiTheme="majorHAnsi"/>
        </w:rPr>
        <w:t xml:space="preserve"> » de suspension de délai, dans la mesure où elle affecte effectivement la réalisation ou l’installation de la Centrale :</w:t>
      </w:r>
    </w:p>
    <w:p w14:paraId="474AB3EE" w14:textId="76909189" w:rsidR="00CD32BF" w:rsidRPr="00CD32BF" w:rsidRDefault="00CD32BF" w:rsidP="00915218">
      <w:pPr>
        <w:pStyle w:val="Paragraphedeliste"/>
        <w:numPr>
          <w:ilvl w:val="0"/>
          <w:numId w:val="9"/>
        </w:numPr>
        <w:jc w:val="both"/>
        <w:rPr>
          <w:rFonts w:asciiTheme="majorHAnsi" w:hAnsiTheme="majorHAnsi"/>
        </w:rPr>
      </w:pPr>
      <w:proofErr w:type="gramStart"/>
      <w:r w:rsidRPr="00CD32BF">
        <w:rPr>
          <w:rFonts w:asciiTheme="majorHAnsi" w:hAnsiTheme="majorHAnsi"/>
        </w:rPr>
        <w:t>les</w:t>
      </w:r>
      <w:proofErr w:type="gramEnd"/>
      <w:r w:rsidRPr="00CD32BF">
        <w:rPr>
          <w:rFonts w:asciiTheme="majorHAnsi" w:hAnsiTheme="majorHAnsi"/>
        </w:rPr>
        <w:t xml:space="preserve"> injonctions administratives ou judiciaires de suspendre ou d’arrêter les travaux (à moins que lesdites injonctions ne soient fondées sur des fautes ou des négligences imputables </w:t>
      </w:r>
      <w:r w:rsidR="002F2179">
        <w:rPr>
          <w:rFonts w:asciiTheme="majorHAnsi" w:hAnsiTheme="majorHAnsi"/>
        </w:rPr>
        <w:t>au Prestataire</w:t>
      </w:r>
      <w:r w:rsidRPr="00CD32BF">
        <w:rPr>
          <w:rFonts w:asciiTheme="majorHAnsi" w:hAnsiTheme="majorHAnsi"/>
        </w:rPr>
        <w:t xml:space="preserve"> et/ou aux constructeurs, fournisseurs ou autres intervenants concourant à l’exécution du Contrat) ;</w:t>
      </w:r>
    </w:p>
    <w:p w14:paraId="7C6BE66C" w14:textId="6E726ECF" w:rsidR="006F14D9" w:rsidRPr="00CD32BF" w:rsidRDefault="00BA4D88" w:rsidP="00915218">
      <w:pPr>
        <w:pStyle w:val="Paragraphedeliste"/>
        <w:numPr>
          <w:ilvl w:val="0"/>
          <w:numId w:val="9"/>
        </w:numPr>
        <w:jc w:val="both"/>
        <w:rPr>
          <w:rFonts w:asciiTheme="majorHAnsi" w:hAnsiTheme="majorHAnsi"/>
        </w:rPr>
      </w:pPr>
      <w:proofErr w:type="gramStart"/>
      <w:r>
        <w:rPr>
          <w:rFonts w:asciiTheme="majorHAnsi" w:hAnsiTheme="majorHAnsi"/>
        </w:rPr>
        <w:t>r</w:t>
      </w:r>
      <w:r w:rsidR="006F14D9">
        <w:rPr>
          <w:rFonts w:asciiTheme="majorHAnsi" w:hAnsiTheme="majorHAnsi"/>
        </w:rPr>
        <w:t>etard</w:t>
      </w:r>
      <w:proofErr w:type="gramEnd"/>
      <w:r w:rsidR="006F14D9">
        <w:rPr>
          <w:rFonts w:asciiTheme="majorHAnsi" w:hAnsiTheme="majorHAnsi"/>
        </w:rPr>
        <w:t xml:space="preserve"> de la STEG dans le cadre de ses prestations en lien avec la Mise en Service Centrale.</w:t>
      </w:r>
    </w:p>
    <w:p w14:paraId="5D3D4DB6" w14:textId="7A243130" w:rsidR="00CD32BF" w:rsidRPr="00CD32BF" w:rsidRDefault="00CD32BF" w:rsidP="00CD32BF">
      <w:pPr>
        <w:jc w:val="both"/>
        <w:rPr>
          <w:rFonts w:asciiTheme="majorHAnsi" w:hAnsiTheme="majorHAnsi"/>
        </w:rPr>
      </w:pPr>
      <w:r w:rsidRPr="00CD32BF">
        <w:rPr>
          <w:rFonts w:asciiTheme="majorHAnsi" w:hAnsiTheme="majorHAnsi"/>
        </w:rPr>
        <w:t xml:space="preserve">Sauf stipulation contraire, les Causes Légitimes visées au paragraphe ci-avant ne seront suspensives de délai que dans la mesure où elles auront eu pour effet d’empêcher l’exécution du Contrat pendant au moins </w:t>
      </w:r>
      <w:r w:rsidR="000528AA" w:rsidRPr="00B81A95">
        <w:rPr>
          <w:rFonts w:asciiTheme="majorHAnsi" w:hAnsiTheme="majorHAnsi"/>
          <w:i/>
          <w:iCs/>
        </w:rPr>
        <w:t>[</w:t>
      </w:r>
      <w:r w:rsidRPr="00B81A95">
        <w:rPr>
          <w:rFonts w:asciiTheme="majorHAnsi" w:hAnsiTheme="majorHAnsi"/>
          <w:i/>
          <w:iCs/>
        </w:rPr>
        <w:t>trente (30) jours</w:t>
      </w:r>
      <w:r w:rsidR="000528AA" w:rsidRPr="00B81A95">
        <w:rPr>
          <w:rFonts w:asciiTheme="majorHAnsi" w:hAnsiTheme="majorHAnsi"/>
          <w:i/>
          <w:iCs/>
        </w:rPr>
        <w:t>]</w:t>
      </w:r>
      <w:r w:rsidRPr="00B81A95">
        <w:rPr>
          <w:rFonts w:asciiTheme="majorHAnsi" w:hAnsiTheme="majorHAnsi"/>
          <w:i/>
          <w:iCs/>
        </w:rPr>
        <w:t xml:space="preserve"> </w:t>
      </w:r>
      <w:r w:rsidRPr="00CD32BF">
        <w:rPr>
          <w:rFonts w:asciiTheme="majorHAnsi" w:hAnsiTheme="majorHAnsi"/>
        </w:rPr>
        <w:t>consécutifs ou non.</w:t>
      </w:r>
    </w:p>
    <w:p w14:paraId="7FAE6B9E" w14:textId="446879A1" w:rsidR="00CD32BF" w:rsidRDefault="00CD32BF" w:rsidP="00CD32BF">
      <w:pPr>
        <w:jc w:val="both"/>
        <w:rPr>
          <w:rFonts w:asciiTheme="majorHAnsi" w:hAnsiTheme="majorHAnsi"/>
        </w:rPr>
      </w:pPr>
      <w:r w:rsidRPr="00CD32BF">
        <w:rPr>
          <w:rFonts w:asciiTheme="majorHAnsi" w:hAnsiTheme="majorHAnsi"/>
        </w:rPr>
        <w:t xml:space="preserve">Dans le cas où la Force Majeure ou la Cause Légitime aurait une durée supérieure à </w:t>
      </w:r>
      <w:r w:rsidR="00DF7E90" w:rsidRPr="00B81A95">
        <w:rPr>
          <w:rFonts w:asciiTheme="majorHAnsi" w:hAnsiTheme="majorHAnsi"/>
          <w:i/>
          <w:iCs/>
        </w:rPr>
        <w:t>[</w:t>
      </w:r>
      <w:r w:rsidRPr="00B81A95">
        <w:rPr>
          <w:rFonts w:asciiTheme="majorHAnsi" w:hAnsiTheme="majorHAnsi"/>
          <w:i/>
          <w:iCs/>
        </w:rPr>
        <w:t>trois (3)</w:t>
      </w:r>
      <w:r w:rsidR="00DF7E90" w:rsidRPr="00B81A95">
        <w:rPr>
          <w:rFonts w:asciiTheme="majorHAnsi" w:hAnsiTheme="majorHAnsi"/>
          <w:i/>
          <w:iCs/>
        </w:rPr>
        <w:t>]</w:t>
      </w:r>
      <w:r w:rsidRPr="00B81A95">
        <w:rPr>
          <w:rFonts w:asciiTheme="majorHAnsi" w:hAnsiTheme="majorHAnsi"/>
          <w:i/>
          <w:iCs/>
        </w:rPr>
        <w:t xml:space="preserve"> </w:t>
      </w:r>
      <w:r w:rsidRPr="00CD32BF">
        <w:rPr>
          <w:rFonts w:asciiTheme="majorHAnsi" w:hAnsiTheme="majorHAnsi"/>
        </w:rPr>
        <w:t>mois consécutifs ou non, les Parties sont convenues de se réunir afin de décider amiablement de la solution à apporter.</w:t>
      </w:r>
    </w:p>
    <w:p w14:paraId="770EF9BD" w14:textId="77777777" w:rsidR="00B66BF7" w:rsidRDefault="00B66BF7" w:rsidP="00CD32BF">
      <w:pPr>
        <w:jc w:val="both"/>
        <w:rPr>
          <w:rFonts w:asciiTheme="majorHAnsi" w:hAnsiTheme="majorHAnsi"/>
        </w:rPr>
      </w:pPr>
    </w:p>
    <w:p w14:paraId="13BF4AC5" w14:textId="582B74A5" w:rsidR="005D4577" w:rsidRDefault="005D4577" w:rsidP="00B66BF7">
      <w:pPr>
        <w:pStyle w:val="Titre1"/>
      </w:pPr>
      <w:bookmarkStart w:id="58" w:name="_Toc26282251"/>
      <w:bookmarkStart w:id="59" w:name="_Toc35962320"/>
      <w:r>
        <w:t xml:space="preserve">DUREE </w:t>
      </w:r>
      <w:r w:rsidR="00E00655">
        <w:t xml:space="preserve">ET PRISE D’EFEET </w:t>
      </w:r>
      <w:r>
        <w:t>DU CONTRAT</w:t>
      </w:r>
      <w:bookmarkEnd w:id="58"/>
      <w:bookmarkEnd w:id="59"/>
    </w:p>
    <w:p w14:paraId="000795ED" w14:textId="77777777" w:rsidR="00FF7ECB" w:rsidRDefault="00FF7ECB" w:rsidP="005D4577"/>
    <w:p w14:paraId="2CA413C7" w14:textId="68683008" w:rsidR="005D4577" w:rsidRPr="00FF7ECB" w:rsidRDefault="00FF7ECB" w:rsidP="005D4577">
      <w:pPr>
        <w:rPr>
          <w:rFonts w:asciiTheme="majorHAnsi" w:hAnsiTheme="majorHAnsi"/>
        </w:rPr>
      </w:pPr>
      <w:r w:rsidRPr="00FF7ECB">
        <w:rPr>
          <w:rFonts w:asciiTheme="majorHAnsi" w:hAnsiTheme="majorHAnsi"/>
        </w:rPr>
        <w:t>Le Contrat entre en vigueur à la date de signature des présentes.</w:t>
      </w:r>
    </w:p>
    <w:p w14:paraId="373C4F52" w14:textId="06691FC4" w:rsidR="00E00655" w:rsidRPr="00E00655" w:rsidRDefault="00E00655" w:rsidP="005D4577">
      <w:pPr>
        <w:rPr>
          <w:rFonts w:asciiTheme="majorHAnsi" w:hAnsiTheme="majorHAnsi"/>
          <w:i/>
          <w:iCs/>
        </w:rPr>
      </w:pPr>
      <w:r w:rsidRPr="00E00655">
        <w:rPr>
          <w:rFonts w:asciiTheme="majorHAnsi" w:hAnsiTheme="majorHAnsi"/>
          <w:i/>
          <w:iCs/>
        </w:rPr>
        <w:t>[Insérer ici le cas échéant les conditions suspensives à la prise d’effet du Contrat</w:t>
      </w:r>
      <w:r w:rsidR="008E3154">
        <w:rPr>
          <w:rFonts w:asciiTheme="majorHAnsi" w:hAnsiTheme="majorHAnsi"/>
          <w:i/>
          <w:iCs/>
        </w:rPr>
        <w:t xml:space="preserve"> + notification via </w:t>
      </w:r>
      <w:r w:rsidR="00BA4D88">
        <w:rPr>
          <w:rFonts w:asciiTheme="majorHAnsi" w:hAnsiTheme="majorHAnsi"/>
          <w:i/>
          <w:iCs/>
        </w:rPr>
        <w:t>un avis d’exécution</w:t>
      </w:r>
      <w:r w:rsidRPr="00E00655">
        <w:rPr>
          <w:rFonts w:asciiTheme="majorHAnsi" w:hAnsiTheme="majorHAnsi"/>
          <w:i/>
          <w:iCs/>
        </w:rPr>
        <w:t>.]</w:t>
      </w:r>
    </w:p>
    <w:p w14:paraId="68E088BF" w14:textId="77777777" w:rsidR="00E00655" w:rsidRPr="005D4577" w:rsidRDefault="00E00655" w:rsidP="005D4577"/>
    <w:p w14:paraId="2D977337" w14:textId="77777777" w:rsidR="005D4577" w:rsidRDefault="005D4577" w:rsidP="00B66BF7">
      <w:pPr>
        <w:pStyle w:val="Titre1"/>
      </w:pPr>
      <w:bookmarkStart w:id="60" w:name="_Toc26282252"/>
      <w:bookmarkStart w:id="61" w:name="_Toc35962321"/>
      <w:r>
        <w:t>CONFIDENTIALITE</w:t>
      </w:r>
      <w:bookmarkEnd w:id="60"/>
      <w:bookmarkEnd w:id="61"/>
    </w:p>
    <w:p w14:paraId="262BC81E" w14:textId="3F3120FB" w:rsidR="005D4577" w:rsidRDefault="005D4577" w:rsidP="005D4577"/>
    <w:p w14:paraId="77153944" w14:textId="3FF5367C" w:rsidR="00D464BB" w:rsidRPr="00D464BB" w:rsidRDefault="00D464BB" w:rsidP="00D464BB">
      <w:pPr>
        <w:jc w:val="both"/>
        <w:rPr>
          <w:rFonts w:asciiTheme="majorHAnsi" w:hAnsiTheme="majorHAnsi"/>
        </w:rPr>
      </w:pPr>
      <w:r w:rsidRPr="00D464BB">
        <w:rPr>
          <w:rFonts w:asciiTheme="majorHAnsi" w:hAnsiTheme="majorHAnsi"/>
        </w:rPr>
        <w:t xml:space="preserve">Pendant toute la durée du Contrat, chaque Partie s’engage à respecter le caractère confidentiel du Contrat et à ne pas révéler aux tiers </w:t>
      </w:r>
      <w:r>
        <w:rPr>
          <w:rFonts w:asciiTheme="majorHAnsi" w:hAnsiTheme="majorHAnsi"/>
        </w:rPr>
        <w:t>son</w:t>
      </w:r>
      <w:r w:rsidRPr="00D464BB">
        <w:rPr>
          <w:rFonts w:asciiTheme="majorHAnsi" w:hAnsiTheme="majorHAnsi"/>
        </w:rPr>
        <w:t xml:space="preserve"> contenu, existence, objet ainsi que les informations sous quelque forme que ce soit, concernant l’autre Partie dont elle aura eu connaissance dans le cadre de </w:t>
      </w:r>
      <w:r>
        <w:rPr>
          <w:rFonts w:asciiTheme="majorHAnsi" w:hAnsiTheme="majorHAnsi"/>
        </w:rPr>
        <w:t xml:space="preserve">son </w:t>
      </w:r>
      <w:r w:rsidRPr="00D464BB">
        <w:rPr>
          <w:rFonts w:asciiTheme="majorHAnsi" w:hAnsiTheme="majorHAnsi"/>
        </w:rPr>
        <w:t xml:space="preserve">exécution (ci-après les « </w:t>
      </w:r>
      <w:r w:rsidRPr="006F14D9">
        <w:rPr>
          <w:rFonts w:asciiTheme="majorHAnsi" w:hAnsiTheme="majorHAnsi"/>
          <w:b/>
          <w:bCs/>
        </w:rPr>
        <w:t>Informations Confidentielles</w:t>
      </w:r>
      <w:r w:rsidRPr="00D464BB">
        <w:rPr>
          <w:rFonts w:asciiTheme="majorHAnsi" w:hAnsiTheme="majorHAnsi"/>
        </w:rPr>
        <w:t xml:space="preserve"> »). </w:t>
      </w:r>
    </w:p>
    <w:p w14:paraId="1671FBE9" w14:textId="77777777" w:rsidR="00D464BB" w:rsidRPr="00D464BB" w:rsidRDefault="00D464BB" w:rsidP="00D464BB">
      <w:pPr>
        <w:jc w:val="both"/>
        <w:rPr>
          <w:rFonts w:asciiTheme="majorHAnsi" w:hAnsiTheme="majorHAnsi"/>
        </w:rPr>
      </w:pPr>
      <w:r w:rsidRPr="00D464BB">
        <w:rPr>
          <w:rFonts w:asciiTheme="majorHAnsi" w:hAnsiTheme="majorHAnsi"/>
        </w:rPr>
        <w:t>Chaque Partie s’engage :</w:t>
      </w:r>
    </w:p>
    <w:p w14:paraId="173A5476" w14:textId="6629624C" w:rsidR="00D464BB" w:rsidRPr="00D464BB" w:rsidRDefault="00D464BB" w:rsidP="00915218">
      <w:pPr>
        <w:pStyle w:val="Paragraphedeliste"/>
        <w:numPr>
          <w:ilvl w:val="0"/>
          <w:numId w:val="11"/>
        </w:numPr>
        <w:jc w:val="both"/>
        <w:rPr>
          <w:rFonts w:asciiTheme="majorHAnsi" w:hAnsiTheme="majorHAnsi"/>
        </w:rPr>
      </w:pPr>
      <w:proofErr w:type="gramStart"/>
      <w:r w:rsidRPr="00D464BB">
        <w:rPr>
          <w:rFonts w:asciiTheme="majorHAnsi" w:hAnsiTheme="majorHAnsi"/>
        </w:rPr>
        <w:t>à</w:t>
      </w:r>
      <w:proofErr w:type="gramEnd"/>
      <w:r w:rsidRPr="00D464BB">
        <w:rPr>
          <w:rFonts w:asciiTheme="majorHAnsi" w:hAnsiTheme="majorHAnsi"/>
        </w:rPr>
        <w:t xml:space="preserve"> ne pas divulguer directement ou indirectement, à tout tiers les Informations Confidentielles reçues de l’autre Partie, sans obtenir son autorisation écrite préalable de le faire par l’autre Partie ;</w:t>
      </w:r>
    </w:p>
    <w:p w14:paraId="33C7030B" w14:textId="48143ACA" w:rsidR="00D464BB" w:rsidRPr="00D464BB" w:rsidRDefault="00D464BB" w:rsidP="00915218">
      <w:pPr>
        <w:pStyle w:val="Paragraphedeliste"/>
        <w:numPr>
          <w:ilvl w:val="0"/>
          <w:numId w:val="11"/>
        </w:numPr>
        <w:jc w:val="both"/>
        <w:rPr>
          <w:rFonts w:asciiTheme="majorHAnsi" w:hAnsiTheme="majorHAnsi"/>
        </w:rPr>
      </w:pPr>
      <w:proofErr w:type="gramStart"/>
      <w:r w:rsidRPr="00D464BB">
        <w:rPr>
          <w:rFonts w:asciiTheme="majorHAnsi" w:hAnsiTheme="majorHAnsi"/>
        </w:rPr>
        <w:t>à</w:t>
      </w:r>
      <w:proofErr w:type="gramEnd"/>
      <w:r w:rsidRPr="00D464BB">
        <w:rPr>
          <w:rFonts w:asciiTheme="majorHAnsi" w:hAnsiTheme="majorHAnsi"/>
        </w:rPr>
        <w:t xml:space="preserve"> faire respecter les termes de cette obligation de confidentialité par tout membre de son personnel ou tout autre tiers, conseil, sous-traitant, fournisseur, appelé à en connaître pour l’exécution du Contrat ;</w:t>
      </w:r>
    </w:p>
    <w:p w14:paraId="74CC7E1B" w14:textId="14A1196A" w:rsidR="00D464BB" w:rsidRPr="00D464BB" w:rsidRDefault="00D464BB" w:rsidP="00915218">
      <w:pPr>
        <w:pStyle w:val="Paragraphedeliste"/>
        <w:numPr>
          <w:ilvl w:val="0"/>
          <w:numId w:val="11"/>
        </w:numPr>
        <w:jc w:val="both"/>
        <w:rPr>
          <w:rFonts w:asciiTheme="majorHAnsi" w:hAnsiTheme="majorHAnsi"/>
        </w:rPr>
      </w:pPr>
      <w:proofErr w:type="gramStart"/>
      <w:r w:rsidRPr="00D464BB">
        <w:rPr>
          <w:rFonts w:asciiTheme="majorHAnsi" w:hAnsiTheme="majorHAnsi"/>
        </w:rPr>
        <w:t>à</w:t>
      </w:r>
      <w:proofErr w:type="gramEnd"/>
      <w:r w:rsidRPr="00D464BB">
        <w:rPr>
          <w:rFonts w:asciiTheme="majorHAnsi" w:hAnsiTheme="majorHAnsi"/>
        </w:rPr>
        <w:t xml:space="preserve"> n’utiliser les Informations Confidentielles qu’elle aurait reçues de l’autre Partie qu’aux seules fins du Contrat.</w:t>
      </w:r>
    </w:p>
    <w:p w14:paraId="26B878FB" w14:textId="096F4001" w:rsidR="00D464BB" w:rsidRPr="00D464BB" w:rsidRDefault="00D464BB" w:rsidP="00D464BB">
      <w:pPr>
        <w:jc w:val="both"/>
        <w:rPr>
          <w:rFonts w:asciiTheme="majorHAnsi" w:hAnsiTheme="majorHAnsi"/>
        </w:rPr>
      </w:pPr>
      <w:r w:rsidRPr="00D464BB">
        <w:rPr>
          <w:rFonts w:asciiTheme="majorHAnsi" w:hAnsiTheme="majorHAnsi"/>
        </w:rPr>
        <w:t>Les Parties ne s’opposeront pas à toute divulgation relative au Contrat</w:t>
      </w:r>
      <w:r>
        <w:rPr>
          <w:rFonts w:asciiTheme="majorHAnsi" w:hAnsiTheme="majorHAnsi"/>
        </w:rPr>
        <w:t xml:space="preserve"> </w:t>
      </w:r>
      <w:r w:rsidRPr="00D464BB">
        <w:rPr>
          <w:rFonts w:asciiTheme="majorHAnsi" w:hAnsiTheme="majorHAnsi"/>
        </w:rPr>
        <w:t xml:space="preserve">qui serait demandée dans le cadre de toute procédure administrative, judiciaire </w:t>
      </w:r>
      <w:r w:rsidRPr="00E12E7A">
        <w:rPr>
          <w:rFonts w:asciiTheme="majorHAnsi" w:hAnsiTheme="majorHAnsi"/>
        </w:rPr>
        <w:t>[ou arbitrale]</w:t>
      </w:r>
      <w:r w:rsidRPr="00D464BB">
        <w:rPr>
          <w:rFonts w:asciiTheme="majorHAnsi" w:hAnsiTheme="majorHAnsi"/>
        </w:rPr>
        <w:t xml:space="preserve"> concernant l’une ou l’autre Partie. </w:t>
      </w:r>
      <w:r w:rsidRPr="00D464BB">
        <w:rPr>
          <w:rFonts w:asciiTheme="majorHAnsi" w:hAnsiTheme="majorHAnsi"/>
        </w:rPr>
        <w:lastRenderedPageBreak/>
        <w:t>Dans ce cas, la Partie devant divulguer cette information devra le notifier sans délai à l’autre Partie et minimiser la portée de cette divulgation.</w:t>
      </w:r>
    </w:p>
    <w:p w14:paraId="5ACB1B24" w14:textId="0D33BF1C" w:rsidR="00D464BB" w:rsidRDefault="00D464BB" w:rsidP="00D464BB">
      <w:pPr>
        <w:jc w:val="both"/>
        <w:rPr>
          <w:rFonts w:asciiTheme="majorHAnsi" w:hAnsiTheme="majorHAnsi"/>
        </w:rPr>
      </w:pPr>
      <w:r w:rsidRPr="00D464BB">
        <w:rPr>
          <w:rFonts w:asciiTheme="majorHAnsi" w:hAnsiTheme="majorHAnsi"/>
        </w:rPr>
        <w:t>Cette obligation de confidentialité subsiste pendant un délai de deux (2) ans suivant la fin du Contrat.</w:t>
      </w:r>
    </w:p>
    <w:p w14:paraId="11363F80" w14:textId="77777777" w:rsidR="00CE3A9C" w:rsidRPr="00D464BB" w:rsidRDefault="00CE3A9C" w:rsidP="00D464BB">
      <w:pPr>
        <w:jc w:val="both"/>
        <w:rPr>
          <w:rFonts w:asciiTheme="majorHAnsi" w:hAnsiTheme="majorHAnsi"/>
        </w:rPr>
      </w:pPr>
    </w:p>
    <w:p w14:paraId="78A8F725" w14:textId="215DAA68" w:rsidR="005D4577" w:rsidRDefault="005D4577" w:rsidP="00B66BF7">
      <w:pPr>
        <w:pStyle w:val="Titre1"/>
      </w:pPr>
      <w:bookmarkStart w:id="62" w:name="_Toc26282253"/>
      <w:bookmarkStart w:id="63" w:name="_Toc35962322"/>
      <w:r>
        <w:t>PROPRIETE INTELLECTUELLE</w:t>
      </w:r>
      <w:bookmarkEnd w:id="62"/>
      <w:bookmarkEnd w:id="63"/>
    </w:p>
    <w:p w14:paraId="215F0F61" w14:textId="5B28E9EE" w:rsidR="006754D1" w:rsidRDefault="006754D1" w:rsidP="006754D1"/>
    <w:p w14:paraId="1622DDAF" w14:textId="420B529C" w:rsidR="006754D1" w:rsidRDefault="00765FCE" w:rsidP="00765FCE">
      <w:pPr>
        <w:jc w:val="both"/>
        <w:rPr>
          <w:rFonts w:asciiTheme="majorHAnsi" w:hAnsiTheme="majorHAnsi"/>
        </w:rPr>
      </w:pPr>
      <w:r w:rsidRPr="00765FCE">
        <w:rPr>
          <w:rFonts w:asciiTheme="majorHAnsi" w:hAnsiTheme="majorHAnsi"/>
        </w:rPr>
        <w:t>Le Prestataire garantira le Client contre toute réclamation en relation avec la contrefaçon ou l’utilisation non autorisé</w:t>
      </w:r>
      <w:r w:rsidR="00E00655">
        <w:rPr>
          <w:rFonts w:asciiTheme="majorHAnsi" w:hAnsiTheme="majorHAnsi"/>
        </w:rPr>
        <w:t>e</w:t>
      </w:r>
      <w:r w:rsidRPr="00765FCE">
        <w:rPr>
          <w:rFonts w:asciiTheme="majorHAnsi" w:hAnsiTheme="majorHAnsi"/>
        </w:rPr>
        <w:t xml:space="preserve"> de n’importe quel brevet, modèle, droits d’auteur, marque ou nom de commerce déposé ou tout autre droit de propriété intellectuelle ou industrielle au cas où la réclamation découlerait de la réalisation de l’installation de la Centrale.</w:t>
      </w:r>
    </w:p>
    <w:p w14:paraId="0F22F94F" w14:textId="617A7BAF" w:rsidR="00765FCE" w:rsidRPr="00765FCE" w:rsidRDefault="00765FCE" w:rsidP="00765FCE">
      <w:pPr>
        <w:jc w:val="both"/>
        <w:rPr>
          <w:rFonts w:asciiTheme="majorHAnsi" w:hAnsiTheme="majorHAnsi"/>
        </w:rPr>
      </w:pPr>
    </w:p>
    <w:p w14:paraId="051E34E4" w14:textId="77777777" w:rsidR="005D4577" w:rsidRDefault="005D4577" w:rsidP="00B66BF7">
      <w:pPr>
        <w:pStyle w:val="Titre1"/>
      </w:pPr>
      <w:bookmarkStart w:id="64" w:name="_Toc26282254"/>
      <w:bookmarkStart w:id="65" w:name="_Toc35962323"/>
      <w:r>
        <w:t>MANQUEMENTS ET RESILIATION</w:t>
      </w:r>
      <w:bookmarkEnd w:id="64"/>
      <w:bookmarkEnd w:id="65"/>
    </w:p>
    <w:p w14:paraId="56EF21F5" w14:textId="2EF6975C" w:rsidR="0005052E" w:rsidRDefault="0005052E" w:rsidP="000807E1">
      <w:pPr>
        <w:jc w:val="both"/>
      </w:pPr>
    </w:p>
    <w:p w14:paraId="0116EDF8" w14:textId="440D1B05" w:rsidR="0005052E" w:rsidRDefault="0005052E" w:rsidP="000807E1">
      <w:pPr>
        <w:jc w:val="both"/>
        <w:rPr>
          <w:rFonts w:asciiTheme="majorHAnsi" w:hAnsiTheme="majorHAnsi"/>
        </w:rPr>
      </w:pPr>
      <w:r w:rsidRPr="0005052E">
        <w:rPr>
          <w:rFonts w:asciiTheme="majorHAnsi" w:hAnsiTheme="majorHAnsi"/>
        </w:rPr>
        <w:t xml:space="preserve">En cas </w:t>
      </w:r>
      <w:r>
        <w:rPr>
          <w:rFonts w:asciiTheme="majorHAnsi" w:hAnsiTheme="majorHAnsi"/>
        </w:rPr>
        <w:t xml:space="preserve">de manquement ou </w:t>
      </w:r>
      <w:r w:rsidRPr="0005052E">
        <w:rPr>
          <w:rFonts w:asciiTheme="majorHAnsi" w:hAnsiTheme="majorHAnsi"/>
        </w:rPr>
        <w:t>de faute grave de l’une des Parties dans l'exécution de ses obligations au titre du Contrat, après mise en demeure restée infructueuse dans un délai de tr</w:t>
      </w:r>
      <w:r>
        <w:rPr>
          <w:rFonts w:asciiTheme="majorHAnsi" w:hAnsiTheme="majorHAnsi"/>
        </w:rPr>
        <w:t>ente (</w:t>
      </w:r>
      <w:r w:rsidRPr="0005052E">
        <w:rPr>
          <w:rFonts w:asciiTheme="majorHAnsi" w:hAnsiTheme="majorHAnsi"/>
        </w:rPr>
        <w:t>3</w:t>
      </w:r>
      <w:r>
        <w:rPr>
          <w:rFonts w:asciiTheme="majorHAnsi" w:hAnsiTheme="majorHAnsi"/>
        </w:rPr>
        <w:t>0</w:t>
      </w:r>
      <w:r w:rsidRPr="0005052E">
        <w:rPr>
          <w:rFonts w:asciiTheme="majorHAnsi" w:hAnsiTheme="majorHAnsi"/>
        </w:rPr>
        <w:t>)</w:t>
      </w:r>
      <w:r>
        <w:rPr>
          <w:rFonts w:asciiTheme="majorHAnsi" w:hAnsiTheme="majorHAnsi"/>
        </w:rPr>
        <w:t xml:space="preserve"> Jours Ouvrés s</w:t>
      </w:r>
      <w:r w:rsidRPr="0005052E">
        <w:rPr>
          <w:rFonts w:asciiTheme="majorHAnsi" w:hAnsiTheme="majorHAnsi"/>
        </w:rPr>
        <w:t>elon les modalités prévues à l’</w:t>
      </w:r>
      <w:r w:rsidR="00661196">
        <w:rPr>
          <w:rFonts w:asciiTheme="majorHAnsi" w:hAnsiTheme="majorHAnsi"/>
        </w:rPr>
        <w:t>A</w:t>
      </w:r>
      <w:r w:rsidRPr="0005052E">
        <w:rPr>
          <w:rFonts w:asciiTheme="majorHAnsi" w:hAnsiTheme="majorHAnsi"/>
        </w:rPr>
        <w:t xml:space="preserve">rticle </w:t>
      </w:r>
      <w:r w:rsidR="00661196">
        <w:rPr>
          <w:rFonts w:asciiTheme="majorHAnsi" w:hAnsiTheme="majorHAnsi"/>
        </w:rPr>
        <w:fldChar w:fldCharType="begin"/>
      </w:r>
      <w:r w:rsidR="00661196">
        <w:rPr>
          <w:rFonts w:asciiTheme="majorHAnsi" w:hAnsiTheme="majorHAnsi"/>
        </w:rPr>
        <w:instrText xml:space="preserve"> REF _Ref27395190 \r \h </w:instrText>
      </w:r>
      <w:r w:rsidR="00661196">
        <w:rPr>
          <w:rFonts w:asciiTheme="majorHAnsi" w:hAnsiTheme="majorHAnsi"/>
        </w:rPr>
      </w:r>
      <w:r w:rsidR="00661196">
        <w:rPr>
          <w:rFonts w:asciiTheme="majorHAnsi" w:hAnsiTheme="majorHAnsi"/>
        </w:rPr>
        <w:fldChar w:fldCharType="separate"/>
      </w:r>
      <w:r w:rsidR="0073302B">
        <w:rPr>
          <w:rFonts w:asciiTheme="majorHAnsi" w:hAnsiTheme="majorHAnsi"/>
        </w:rPr>
        <w:t>16.1</w:t>
      </w:r>
      <w:r w:rsidR="00661196">
        <w:rPr>
          <w:rFonts w:asciiTheme="majorHAnsi" w:hAnsiTheme="majorHAnsi"/>
        </w:rPr>
        <w:fldChar w:fldCharType="end"/>
      </w:r>
      <w:r>
        <w:rPr>
          <w:rFonts w:asciiTheme="majorHAnsi" w:hAnsiTheme="majorHAnsi"/>
        </w:rPr>
        <w:t xml:space="preserve"> </w:t>
      </w:r>
      <w:r w:rsidRPr="0005052E">
        <w:rPr>
          <w:rFonts w:asciiTheme="majorHAnsi" w:hAnsiTheme="majorHAnsi"/>
        </w:rPr>
        <w:t>(</w:t>
      </w:r>
      <w:r w:rsidRPr="00661196">
        <w:rPr>
          <w:rFonts w:asciiTheme="majorHAnsi" w:hAnsiTheme="majorHAnsi"/>
          <w:i/>
          <w:iCs/>
        </w:rPr>
        <w:t>Notification</w:t>
      </w:r>
      <w:r w:rsidRPr="0005052E">
        <w:rPr>
          <w:rFonts w:asciiTheme="majorHAnsi" w:hAnsiTheme="majorHAnsi"/>
        </w:rPr>
        <w:t>), l’autre Partie sera en droit de résilier le Contrat, avec un préavis d</w:t>
      </w:r>
      <w:r>
        <w:rPr>
          <w:rFonts w:asciiTheme="majorHAnsi" w:hAnsiTheme="majorHAnsi"/>
        </w:rPr>
        <w:t>’un</w:t>
      </w:r>
      <w:r w:rsidRPr="0005052E">
        <w:rPr>
          <w:rFonts w:asciiTheme="majorHAnsi" w:hAnsiTheme="majorHAnsi"/>
        </w:rPr>
        <w:t xml:space="preserve"> (</w:t>
      </w:r>
      <w:r>
        <w:rPr>
          <w:rFonts w:asciiTheme="majorHAnsi" w:hAnsiTheme="majorHAnsi"/>
        </w:rPr>
        <w:t>1</w:t>
      </w:r>
      <w:r w:rsidRPr="0005052E">
        <w:rPr>
          <w:rFonts w:asciiTheme="majorHAnsi" w:hAnsiTheme="majorHAnsi"/>
        </w:rPr>
        <w:t>) mois, sans préjudice du versement des indemnités qui pourraient être demandées à la Partie fautive par la Partie à l’initiative de la résiliation, en réparation du préjudice subi du fait de la faute grave commise</w:t>
      </w:r>
      <w:r w:rsidR="000807E1">
        <w:rPr>
          <w:rFonts w:asciiTheme="majorHAnsi" w:hAnsiTheme="majorHAnsi"/>
        </w:rPr>
        <w:t xml:space="preserve"> ou du manquement</w:t>
      </w:r>
      <w:r w:rsidRPr="0005052E">
        <w:rPr>
          <w:rFonts w:asciiTheme="majorHAnsi" w:hAnsiTheme="majorHAnsi"/>
        </w:rPr>
        <w:t>.</w:t>
      </w:r>
    </w:p>
    <w:p w14:paraId="5072E2BE" w14:textId="614D0CE1" w:rsidR="00130D4F" w:rsidRDefault="00130D4F" w:rsidP="004C177C">
      <w:pPr>
        <w:tabs>
          <w:tab w:val="left" w:pos="900"/>
        </w:tabs>
        <w:spacing w:after="120" w:line="240" w:lineRule="auto"/>
        <w:jc w:val="both"/>
        <w:rPr>
          <w:rFonts w:asciiTheme="majorHAnsi" w:hAnsiTheme="majorHAnsi"/>
        </w:rPr>
      </w:pPr>
      <w:r>
        <w:rPr>
          <w:rFonts w:asciiTheme="majorHAnsi" w:hAnsiTheme="majorHAnsi"/>
        </w:rPr>
        <w:t xml:space="preserve">Chacune des Parties peut prononcer la résiliation </w:t>
      </w:r>
      <w:r w:rsidR="002F00CB">
        <w:rPr>
          <w:rFonts w:asciiTheme="majorHAnsi" w:hAnsiTheme="majorHAnsi"/>
        </w:rPr>
        <w:t xml:space="preserve">de plein droit </w:t>
      </w:r>
      <w:r>
        <w:rPr>
          <w:rFonts w:asciiTheme="majorHAnsi" w:hAnsiTheme="majorHAnsi"/>
        </w:rPr>
        <w:t>du présent Contrat en cas de faillite de l’autre Partie.</w:t>
      </w:r>
    </w:p>
    <w:p w14:paraId="304D850F" w14:textId="77777777" w:rsidR="004F656C" w:rsidRPr="0005052E" w:rsidRDefault="004F656C" w:rsidP="0005052E">
      <w:pPr>
        <w:rPr>
          <w:rFonts w:asciiTheme="majorHAnsi" w:hAnsiTheme="majorHAnsi"/>
        </w:rPr>
      </w:pPr>
    </w:p>
    <w:p w14:paraId="0BB28D15" w14:textId="60C5D476" w:rsidR="005D4577" w:rsidRDefault="005D4577" w:rsidP="00B66BF7">
      <w:pPr>
        <w:pStyle w:val="Titre1"/>
      </w:pPr>
      <w:bookmarkStart w:id="66" w:name="_Toc26282255"/>
      <w:bookmarkStart w:id="67" w:name="_Toc35962324"/>
      <w:r>
        <w:t>CLAUSES DIVERSES</w:t>
      </w:r>
      <w:bookmarkEnd w:id="66"/>
      <w:bookmarkEnd w:id="67"/>
    </w:p>
    <w:p w14:paraId="20749746" w14:textId="77777777" w:rsidR="00DF7E90" w:rsidRPr="00DF7E90" w:rsidRDefault="00DF7E90" w:rsidP="00DF7E90"/>
    <w:p w14:paraId="5C932EED" w14:textId="77777777" w:rsidR="00837B4C" w:rsidRDefault="00EA709F" w:rsidP="00915218">
      <w:pPr>
        <w:pStyle w:val="Titre2"/>
        <w:numPr>
          <w:ilvl w:val="1"/>
          <w:numId w:val="2"/>
        </w:numPr>
      </w:pPr>
      <w:bookmarkStart w:id="68" w:name="_Ref27395136"/>
      <w:bookmarkStart w:id="69" w:name="_Ref27395152"/>
      <w:bookmarkStart w:id="70" w:name="_Ref27395190"/>
      <w:bookmarkStart w:id="71" w:name="_Toc35962325"/>
      <w:r w:rsidRPr="00017E06">
        <w:t>Notifications</w:t>
      </w:r>
      <w:bookmarkEnd w:id="68"/>
      <w:bookmarkEnd w:id="69"/>
      <w:bookmarkEnd w:id="70"/>
      <w:bookmarkEnd w:id="71"/>
    </w:p>
    <w:p w14:paraId="157C0FE5" w14:textId="77777777" w:rsidR="00B508DC" w:rsidRDefault="00B508DC" w:rsidP="00B508DC"/>
    <w:p w14:paraId="537A76D8" w14:textId="77777777" w:rsidR="00B508DC" w:rsidRPr="00B508DC" w:rsidRDefault="00B508DC" w:rsidP="00B508DC">
      <w:pPr>
        <w:jc w:val="both"/>
        <w:rPr>
          <w:rFonts w:asciiTheme="majorHAnsi" w:hAnsiTheme="majorHAnsi"/>
        </w:rPr>
      </w:pPr>
      <w:r w:rsidRPr="00B508DC">
        <w:rPr>
          <w:rFonts w:asciiTheme="majorHAnsi" w:hAnsiTheme="majorHAnsi"/>
        </w:rPr>
        <w:t>Toute notification au titre du Contrat sera effectuée par lettre recommandée avec demande d’avis de réception au domicile des Parties et par courriel.</w:t>
      </w:r>
    </w:p>
    <w:p w14:paraId="1C2E0E38" w14:textId="77777777" w:rsidR="00017E06" w:rsidRDefault="00B508DC" w:rsidP="00B508DC">
      <w:pPr>
        <w:jc w:val="both"/>
        <w:rPr>
          <w:rFonts w:asciiTheme="majorHAnsi" w:hAnsiTheme="majorHAnsi"/>
        </w:rPr>
      </w:pPr>
      <w:r w:rsidRPr="00B508DC">
        <w:rPr>
          <w:rFonts w:asciiTheme="majorHAnsi" w:hAnsiTheme="majorHAnsi"/>
        </w:rPr>
        <w:t>Les notifications seront faites à l’attention de :</w:t>
      </w:r>
    </w:p>
    <w:p w14:paraId="26B8B7B6" w14:textId="77777777" w:rsidR="00B508DC" w:rsidRDefault="00B508DC" w:rsidP="00B508DC">
      <w:pPr>
        <w:jc w:val="both"/>
        <w:rPr>
          <w:rFonts w:asciiTheme="majorHAnsi" w:hAnsiTheme="majorHAnsi"/>
        </w:rPr>
      </w:pPr>
      <w:r w:rsidRPr="00B508DC">
        <w:rPr>
          <w:rFonts w:asciiTheme="majorHAnsi" w:hAnsiTheme="majorHAnsi"/>
          <w:u w:val="single"/>
        </w:rPr>
        <w:t>Pour le Prestataire</w:t>
      </w:r>
      <w:r>
        <w:rPr>
          <w:rFonts w:asciiTheme="majorHAnsi" w:hAnsiTheme="majorHAnsi"/>
        </w:rPr>
        <w:t> :</w:t>
      </w:r>
    </w:p>
    <w:p w14:paraId="176C8D3F"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Contact :</w:t>
      </w:r>
      <w:r w:rsidR="00AC5B3D">
        <w:rPr>
          <w:rFonts w:asciiTheme="majorHAnsi" w:hAnsiTheme="majorHAnsi"/>
        </w:rPr>
        <w:t xml:space="preserve"> </w:t>
      </w:r>
      <w:r w:rsidR="00AC5B3D" w:rsidRPr="005619A1">
        <w:rPr>
          <w:rFonts w:asciiTheme="majorHAnsi" w:hAnsiTheme="majorHAnsi"/>
        </w:rPr>
        <w:t>[•]</w:t>
      </w:r>
    </w:p>
    <w:p w14:paraId="3A737258"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Adresse :</w:t>
      </w:r>
      <w:r w:rsidR="00AC5B3D" w:rsidRPr="00AC5B3D">
        <w:rPr>
          <w:rFonts w:asciiTheme="majorHAnsi" w:hAnsiTheme="majorHAnsi"/>
        </w:rPr>
        <w:t xml:space="preserve"> </w:t>
      </w:r>
      <w:r w:rsidR="00AC5B3D" w:rsidRPr="005619A1">
        <w:rPr>
          <w:rFonts w:asciiTheme="majorHAnsi" w:hAnsiTheme="majorHAnsi"/>
        </w:rPr>
        <w:t>[•]</w:t>
      </w:r>
    </w:p>
    <w:p w14:paraId="79F6663E"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Email</w:t>
      </w:r>
      <w:r w:rsidR="00AC5B3D">
        <w:rPr>
          <w:rFonts w:asciiTheme="majorHAnsi" w:hAnsiTheme="majorHAnsi"/>
        </w:rPr>
        <w:t> :</w:t>
      </w:r>
      <w:r w:rsidR="00AC5B3D" w:rsidRPr="00AC5B3D">
        <w:rPr>
          <w:rFonts w:asciiTheme="majorHAnsi" w:hAnsiTheme="majorHAnsi"/>
        </w:rPr>
        <w:t xml:space="preserve"> </w:t>
      </w:r>
      <w:r w:rsidR="00AC5B3D" w:rsidRPr="005619A1">
        <w:rPr>
          <w:rFonts w:asciiTheme="majorHAnsi" w:hAnsiTheme="majorHAnsi"/>
        </w:rPr>
        <w:t>[•]</w:t>
      </w:r>
    </w:p>
    <w:p w14:paraId="7CBD5547"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Tél. :</w:t>
      </w:r>
      <w:r w:rsidR="00AC5B3D" w:rsidRPr="00AC5B3D">
        <w:rPr>
          <w:rFonts w:asciiTheme="majorHAnsi" w:hAnsiTheme="majorHAnsi"/>
        </w:rPr>
        <w:t xml:space="preserve"> </w:t>
      </w:r>
      <w:r w:rsidR="00AC5B3D" w:rsidRPr="005619A1">
        <w:rPr>
          <w:rFonts w:asciiTheme="majorHAnsi" w:hAnsiTheme="majorHAnsi"/>
        </w:rPr>
        <w:t>[•]</w:t>
      </w:r>
    </w:p>
    <w:p w14:paraId="067D6F45" w14:textId="77777777" w:rsidR="00B508DC" w:rsidRPr="00B508DC" w:rsidRDefault="00B508DC" w:rsidP="00B508DC">
      <w:pPr>
        <w:pStyle w:val="Paragraphedeliste"/>
        <w:numPr>
          <w:ilvl w:val="0"/>
          <w:numId w:val="1"/>
        </w:numPr>
        <w:jc w:val="both"/>
        <w:rPr>
          <w:rFonts w:asciiTheme="majorHAnsi" w:hAnsiTheme="majorHAnsi"/>
        </w:rPr>
      </w:pPr>
      <w:r>
        <w:rPr>
          <w:rFonts w:asciiTheme="majorHAnsi" w:hAnsiTheme="majorHAnsi"/>
        </w:rPr>
        <w:t>Fax :</w:t>
      </w:r>
      <w:r w:rsidR="00AC5B3D" w:rsidRPr="00AC5B3D">
        <w:rPr>
          <w:rFonts w:asciiTheme="majorHAnsi" w:hAnsiTheme="majorHAnsi"/>
        </w:rPr>
        <w:t xml:space="preserve"> </w:t>
      </w:r>
      <w:r w:rsidR="00AC5B3D" w:rsidRPr="005619A1">
        <w:rPr>
          <w:rFonts w:asciiTheme="majorHAnsi" w:hAnsiTheme="majorHAnsi"/>
        </w:rPr>
        <w:t>[•]</w:t>
      </w:r>
    </w:p>
    <w:p w14:paraId="228C3B1B" w14:textId="78C45026" w:rsidR="008C4F0D" w:rsidRDefault="008C4F0D">
      <w:pPr>
        <w:rPr>
          <w:rFonts w:asciiTheme="majorHAnsi" w:hAnsiTheme="majorHAnsi"/>
          <w:u w:val="single"/>
        </w:rPr>
      </w:pPr>
      <w:r>
        <w:rPr>
          <w:rFonts w:asciiTheme="majorHAnsi" w:hAnsiTheme="majorHAnsi"/>
          <w:u w:val="single"/>
        </w:rPr>
        <w:br w:type="page"/>
      </w:r>
    </w:p>
    <w:p w14:paraId="631227AA" w14:textId="67AAE7D1" w:rsidR="00B508DC" w:rsidRDefault="00B508DC" w:rsidP="00B508DC">
      <w:pPr>
        <w:jc w:val="both"/>
        <w:rPr>
          <w:rFonts w:asciiTheme="majorHAnsi" w:hAnsiTheme="majorHAnsi"/>
        </w:rPr>
      </w:pPr>
      <w:r w:rsidRPr="00B508DC">
        <w:rPr>
          <w:rFonts w:asciiTheme="majorHAnsi" w:hAnsiTheme="majorHAnsi"/>
          <w:u w:val="single"/>
        </w:rPr>
        <w:lastRenderedPageBreak/>
        <w:t xml:space="preserve">Pour </w:t>
      </w:r>
      <w:r>
        <w:rPr>
          <w:rFonts w:asciiTheme="majorHAnsi" w:hAnsiTheme="majorHAnsi"/>
          <w:u w:val="single"/>
        </w:rPr>
        <w:t>le Client</w:t>
      </w:r>
      <w:r>
        <w:rPr>
          <w:rFonts w:asciiTheme="majorHAnsi" w:hAnsiTheme="majorHAnsi"/>
        </w:rPr>
        <w:t> :</w:t>
      </w:r>
    </w:p>
    <w:p w14:paraId="4A889BAB"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Contact :</w:t>
      </w:r>
      <w:r w:rsidR="00AC5B3D" w:rsidRPr="00AC5B3D">
        <w:rPr>
          <w:rFonts w:asciiTheme="majorHAnsi" w:hAnsiTheme="majorHAnsi"/>
        </w:rPr>
        <w:t xml:space="preserve"> </w:t>
      </w:r>
      <w:r w:rsidR="00AC5B3D" w:rsidRPr="005619A1">
        <w:rPr>
          <w:rFonts w:asciiTheme="majorHAnsi" w:hAnsiTheme="majorHAnsi"/>
        </w:rPr>
        <w:t>[•]</w:t>
      </w:r>
    </w:p>
    <w:p w14:paraId="75C8D313"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Adresse :</w:t>
      </w:r>
      <w:r w:rsidR="00AC5B3D" w:rsidRPr="00AC5B3D">
        <w:rPr>
          <w:rFonts w:asciiTheme="majorHAnsi" w:hAnsiTheme="majorHAnsi"/>
        </w:rPr>
        <w:t xml:space="preserve"> </w:t>
      </w:r>
      <w:r w:rsidR="00AC5B3D" w:rsidRPr="005619A1">
        <w:rPr>
          <w:rFonts w:asciiTheme="majorHAnsi" w:hAnsiTheme="majorHAnsi"/>
        </w:rPr>
        <w:t>[•]</w:t>
      </w:r>
    </w:p>
    <w:p w14:paraId="34566595"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Email</w:t>
      </w:r>
      <w:r w:rsidR="00AC5B3D">
        <w:rPr>
          <w:rFonts w:asciiTheme="majorHAnsi" w:hAnsiTheme="majorHAnsi"/>
        </w:rPr>
        <w:t> :</w:t>
      </w:r>
      <w:r w:rsidR="00AC5B3D" w:rsidRPr="00AC5B3D">
        <w:rPr>
          <w:rFonts w:asciiTheme="majorHAnsi" w:hAnsiTheme="majorHAnsi"/>
        </w:rPr>
        <w:t xml:space="preserve"> </w:t>
      </w:r>
      <w:r w:rsidR="00AC5B3D" w:rsidRPr="005619A1">
        <w:rPr>
          <w:rFonts w:asciiTheme="majorHAnsi" w:hAnsiTheme="majorHAnsi"/>
        </w:rPr>
        <w:t>[•]</w:t>
      </w:r>
    </w:p>
    <w:p w14:paraId="7183CB56" w14:textId="77777777" w:rsidR="00B508DC" w:rsidRDefault="00B508DC" w:rsidP="00B508DC">
      <w:pPr>
        <w:pStyle w:val="Paragraphedeliste"/>
        <w:numPr>
          <w:ilvl w:val="0"/>
          <w:numId w:val="1"/>
        </w:numPr>
        <w:jc w:val="both"/>
        <w:rPr>
          <w:rFonts w:asciiTheme="majorHAnsi" w:hAnsiTheme="majorHAnsi"/>
        </w:rPr>
      </w:pPr>
      <w:r>
        <w:rPr>
          <w:rFonts w:asciiTheme="majorHAnsi" w:hAnsiTheme="majorHAnsi"/>
        </w:rPr>
        <w:t>Tél. :</w:t>
      </w:r>
      <w:r w:rsidR="00AC5B3D" w:rsidRPr="00AC5B3D">
        <w:rPr>
          <w:rFonts w:asciiTheme="majorHAnsi" w:hAnsiTheme="majorHAnsi"/>
        </w:rPr>
        <w:t xml:space="preserve"> </w:t>
      </w:r>
      <w:r w:rsidR="00AC5B3D" w:rsidRPr="005619A1">
        <w:rPr>
          <w:rFonts w:asciiTheme="majorHAnsi" w:hAnsiTheme="majorHAnsi"/>
        </w:rPr>
        <w:t>[•]</w:t>
      </w:r>
    </w:p>
    <w:p w14:paraId="681C83A6" w14:textId="77777777" w:rsidR="00B508DC" w:rsidRPr="00B508DC" w:rsidRDefault="00B508DC" w:rsidP="00B508DC">
      <w:pPr>
        <w:pStyle w:val="Paragraphedeliste"/>
        <w:numPr>
          <w:ilvl w:val="0"/>
          <w:numId w:val="1"/>
        </w:numPr>
        <w:jc w:val="both"/>
        <w:rPr>
          <w:rFonts w:asciiTheme="majorHAnsi" w:hAnsiTheme="majorHAnsi"/>
        </w:rPr>
      </w:pPr>
      <w:r>
        <w:rPr>
          <w:rFonts w:asciiTheme="majorHAnsi" w:hAnsiTheme="majorHAnsi"/>
        </w:rPr>
        <w:t>Fax :</w:t>
      </w:r>
      <w:r w:rsidR="00AC5B3D" w:rsidRPr="00AC5B3D">
        <w:rPr>
          <w:rFonts w:asciiTheme="majorHAnsi" w:hAnsiTheme="majorHAnsi"/>
        </w:rPr>
        <w:t xml:space="preserve"> </w:t>
      </w:r>
      <w:r w:rsidR="00AC5B3D" w:rsidRPr="005619A1">
        <w:rPr>
          <w:rFonts w:asciiTheme="majorHAnsi" w:hAnsiTheme="majorHAnsi"/>
        </w:rPr>
        <w:t>[•]</w:t>
      </w:r>
    </w:p>
    <w:p w14:paraId="28F3563E" w14:textId="77777777" w:rsidR="00B508DC" w:rsidRPr="00017E06" w:rsidRDefault="00B508DC" w:rsidP="00017E06"/>
    <w:p w14:paraId="1A404152" w14:textId="31FFBBED" w:rsidR="00837B4C" w:rsidRDefault="00EA709F" w:rsidP="00915218">
      <w:pPr>
        <w:pStyle w:val="Titre2"/>
        <w:numPr>
          <w:ilvl w:val="1"/>
          <w:numId w:val="2"/>
        </w:numPr>
      </w:pPr>
      <w:bookmarkStart w:id="72" w:name="_Toc35962326"/>
      <w:r w:rsidRPr="00017E06">
        <w:t xml:space="preserve">Langue du </w:t>
      </w:r>
      <w:r w:rsidR="00A92E1B">
        <w:t>C</w:t>
      </w:r>
      <w:r w:rsidRPr="00017E06">
        <w:t>ontrat</w:t>
      </w:r>
      <w:bookmarkEnd w:id="72"/>
    </w:p>
    <w:p w14:paraId="2E16B47E" w14:textId="77777777" w:rsidR="00017E06" w:rsidRDefault="00017E06" w:rsidP="00017E06"/>
    <w:p w14:paraId="3817071D" w14:textId="33DC1B31" w:rsidR="00017E06" w:rsidRPr="00017E06" w:rsidRDefault="00017E06" w:rsidP="006C7900">
      <w:pPr>
        <w:jc w:val="both"/>
        <w:rPr>
          <w:rFonts w:asciiTheme="majorHAnsi" w:hAnsiTheme="majorHAnsi"/>
        </w:rPr>
      </w:pPr>
      <w:r w:rsidRPr="00017E06">
        <w:rPr>
          <w:rFonts w:asciiTheme="majorHAnsi" w:hAnsiTheme="majorHAnsi"/>
        </w:rPr>
        <w:t xml:space="preserve">Le </w:t>
      </w:r>
      <w:r>
        <w:rPr>
          <w:rFonts w:asciiTheme="majorHAnsi" w:hAnsiTheme="majorHAnsi"/>
        </w:rPr>
        <w:t>C</w:t>
      </w:r>
      <w:r w:rsidRPr="00017E06">
        <w:rPr>
          <w:rFonts w:asciiTheme="majorHAnsi" w:hAnsiTheme="majorHAnsi"/>
        </w:rPr>
        <w:t>ontrat est rédigé en français dans sa version originale</w:t>
      </w:r>
      <w:r w:rsidR="00640756">
        <w:rPr>
          <w:rFonts w:asciiTheme="majorHAnsi" w:hAnsiTheme="majorHAnsi"/>
        </w:rPr>
        <w:t>.</w:t>
      </w:r>
    </w:p>
    <w:p w14:paraId="1193F729" w14:textId="77777777" w:rsidR="00E12E7A" w:rsidRDefault="00E12E7A" w:rsidP="00943798">
      <w:pPr>
        <w:jc w:val="both"/>
        <w:rPr>
          <w:rFonts w:asciiTheme="majorHAnsi" w:hAnsiTheme="majorHAnsi"/>
        </w:rPr>
      </w:pPr>
    </w:p>
    <w:p w14:paraId="72984D8D" w14:textId="77777777" w:rsidR="00EA709F" w:rsidRDefault="00EA709F" w:rsidP="00915218">
      <w:pPr>
        <w:pStyle w:val="Titre2"/>
        <w:numPr>
          <w:ilvl w:val="1"/>
          <w:numId w:val="2"/>
        </w:numPr>
      </w:pPr>
      <w:bookmarkStart w:id="73" w:name="_Toc35962327"/>
      <w:r w:rsidRPr="00017E06">
        <w:t>Modification</w:t>
      </w:r>
      <w:bookmarkEnd w:id="73"/>
    </w:p>
    <w:p w14:paraId="57E421C4" w14:textId="77777777" w:rsidR="0043365A" w:rsidRDefault="0043365A" w:rsidP="0043365A"/>
    <w:p w14:paraId="65F04CAB" w14:textId="067F028F" w:rsidR="0043365A" w:rsidRDefault="0043365A" w:rsidP="00E00655">
      <w:pPr>
        <w:jc w:val="both"/>
        <w:rPr>
          <w:rFonts w:asciiTheme="majorHAnsi" w:hAnsiTheme="majorHAnsi"/>
        </w:rPr>
      </w:pPr>
      <w:r w:rsidRPr="0043365A">
        <w:rPr>
          <w:rFonts w:asciiTheme="majorHAnsi" w:hAnsiTheme="majorHAnsi"/>
        </w:rPr>
        <w:t>Toute modification du Contrat sera faite par un avenant écrit, approuvé et signé par les Parties.</w:t>
      </w:r>
    </w:p>
    <w:p w14:paraId="5191DD39" w14:textId="69A1AAA1" w:rsidR="00641C8F" w:rsidRPr="0043365A" w:rsidRDefault="00641C8F" w:rsidP="00E00655">
      <w:pPr>
        <w:jc w:val="both"/>
        <w:rPr>
          <w:rFonts w:asciiTheme="majorHAnsi" w:hAnsiTheme="majorHAnsi"/>
        </w:rPr>
      </w:pPr>
    </w:p>
    <w:p w14:paraId="579B057D" w14:textId="77777777" w:rsidR="00EA709F" w:rsidRDefault="00EA709F" w:rsidP="00915218">
      <w:pPr>
        <w:pStyle w:val="Titre2"/>
        <w:numPr>
          <w:ilvl w:val="1"/>
          <w:numId w:val="2"/>
        </w:numPr>
      </w:pPr>
      <w:bookmarkStart w:id="74" w:name="_Toc35962328"/>
      <w:r w:rsidRPr="00017E06">
        <w:t>Cession</w:t>
      </w:r>
      <w:bookmarkEnd w:id="74"/>
    </w:p>
    <w:p w14:paraId="712E7F0C" w14:textId="77777777" w:rsidR="00072CF6" w:rsidRDefault="00072CF6" w:rsidP="00072CF6"/>
    <w:p w14:paraId="1F55EABB" w14:textId="256D4E55" w:rsidR="00FD4AEE" w:rsidRPr="00FD4AEE" w:rsidRDefault="00FD4AEE" w:rsidP="00FD4AEE">
      <w:pPr>
        <w:jc w:val="both"/>
        <w:rPr>
          <w:rFonts w:asciiTheme="majorHAnsi" w:hAnsiTheme="majorHAnsi"/>
        </w:rPr>
      </w:pPr>
      <w:r>
        <w:rPr>
          <w:rFonts w:asciiTheme="majorHAnsi" w:hAnsiTheme="majorHAnsi"/>
        </w:rPr>
        <w:t>Le Prestataire</w:t>
      </w:r>
      <w:r w:rsidRPr="00FD4AEE">
        <w:rPr>
          <w:rFonts w:asciiTheme="majorHAnsi" w:hAnsiTheme="majorHAnsi"/>
        </w:rPr>
        <w:t xml:space="preserve"> ne pourra, sauf consentement écrit et préalable du </w:t>
      </w:r>
      <w:r>
        <w:rPr>
          <w:rFonts w:asciiTheme="majorHAnsi" w:hAnsiTheme="majorHAnsi"/>
        </w:rPr>
        <w:t>Client</w:t>
      </w:r>
      <w:r w:rsidRPr="00FD4AEE">
        <w:rPr>
          <w:rFonts w:asciiTheme="majorHAnsi" w:hAnsiTheme="majorHAnsi"/>
        </w:rPr>
        <w:t xml:space="preserve">, transférer ses droits et obligations au titre du Contrat à un tiers quelconque, en ce compris un </w:t>
      </w:r>
      <w:r w:rsidRPr="00E12E7A">
        <w:rPr>
          <w:rFonts w:asciiTheme="majorHAnsi" w:hAnsiTheme="majorHAnsi"/>
        </w:rPr>
        <w:t>Affilié.</w:t>
      </w:r>
      <w:r w:rsidRPr="00FD4AEE">
        <w:rPr>
          <w:rFonts w:asciiTheme="majorHAnsi" w:hAnsiTheme="majorHAnsi"/>
        </w:rPr>
        <w:t xml:space="preserve"> </w:t>
      </w:r>
    </w:p>
    <w:p w14:paraId="1FCCEC1E" w14:textId="1C20B366" w:rsidR="00072CF6" w:rsidRPr="00FD4AEE" w:rsidRDefault="00FD4AEE" w:rsidP="00FD4AEE">
      <w:pPr>
        <w:jc w:val="both"/>
        <w:rPr>
          <w:rFonts w:asciiTheme="majorHAnsi" w:hAnsiTheme="majorHAnsi"/>
        </w:rPr>
      </w:pPr>
      <w:r w:rsidRPr="00FD4AEE">
        <w:rPr>
          <w:rFonts w:asciiTheme="majorHAnsi" w:hAnsiTheme="majorHAnsi"/>
        </w:rPr>
        <w:t xml:space="preserve">En toute hypothèse et sauf consentement écrit et préalable du </w:t>
      </w:r>
      <w:r>
        <w:rPr>
          <w:rFonts w:asciiTheme="majorHAnsi" w:hAnsiTheme="majorHAnsi"/>
        </w:rPr>
        <w:t>Client</w:t>
      </w:r>
      <w:r w:rsidRPr="00FD4AEE">
        <w:rPr>
          <w:rFonts w:asciiTheme="majorHAnsi" w:hAnsiTheme="majorHAnsi"/>
        </w:rPr>
        <w:t xml:space="preserve">, </w:t>
      </w:r>
      <w:r>
        <w:rPr>
          <w:rFonts w:asciiTheme="majorHAnsi" w:hAnsiTheme="majorHAnsi"/>
        </w:rPr>
        <w:t>le Prestataire</w:t>
      </w:r>
      <w:r w:rsidRPr="00FD4AEE">
        <w:rPr>
          <w:rFonts w:asciiTheme="majorHAnsi" w:hAnsiTheme="majorHAnsi"/>
        </w:rPr>
        <w:t xml:space="preserve"> restera solidaire de la bonne exécution du Contrat par le cessionnaire agréé par le </w:t>
      </w:r>
      <w:r>
        <w:rPr>
          <w:rFonts w:asciiTheme="majorHAnsi" w:hAnsiTheme="majorHAnsi"/>
        </w:rPr>
        <w:t>Client</w:t>
      </w:r>
      <w:r w:rsidRPr="00FD4AEE">
        <w:rPr>
          <w:rFonts w:asciiTheme="majorHAnsi" w:hAnsiTheme="majorHAnsi"/>
        </w:rPr>
        <w:t>.</w:t>
      </w:r>
    </w:p>
    <w:p w14:paraId="138AFF03" w14:textId="4979C5FE" w:rsidR="00072CF6" w:rsidRDefault="00072CF6" w:rsidP="00072CF6"/>
    <w:p w14:paraId="5665CDD6" w14:textId="77777777" w:rsidR="00EA709F" w:rsidRDefault="00EA709F" w:rsidP="00915218">
      <w:pPr>
        <w:pStyle w:val="Titre2"/>
        <w:numPr>
          <w:ilvl w:val="1"/>
          <w:numId w:val="2"/>
        </w:numPr>
      </w:pPr>
      <w:bookmarkStart w:id="75" w:name="_Toc35962329"/>
      <w:r w:rsidRPr="00017E06">
        <w:t>Non renonciation</w:t>
      </w:r>
      <w:bookmarkEnd w:id="75"/>
    </w:p>
    <w:p w14:paraId="1A9669FB" w14:textId="77777777" w:rsidR="0043365A" w:rsidRDefault="0043365A" w:rsidP="0043365A"/>
    <w:p w14:paraId="176C707E" w14:textId="495F004F" w:rsidR="0043365A" w:rsidRDefault="0043365A" w:rsidP="0043365A">
      <w:pPr>
        <w:jc w:val="both"/>
        <w:rPr>
          <w:rFonts w:asciiTheme="majorHAnsi" w:hAnsiTheme="majorHAnsi"/>
        </w:rPr>
      </w:pPr>
      <w:r w:rsidRPr="0043365A">
        <w:rPr>
          <w:rFonts w:asciiTheme="majorHAnsi" w:hAnsiTheme="majorHAnsi"/>
        </w:rPr>
        <w:t xml:space="preserve">Il est convenu entre les Parties, que si l’une d’entre elles, devait s’abstenir, ponctuellement ou périodiquement de faire valoir l’un quelconque des termes du </w:t>
      </w:r>
      <w:r w:rsidR="00640756">
        <w:rPr>
          <w:rFonts w:asciiTheme="majorHAnsi" w:hAnsiTheme="majorHAnsi"/>
        </w:rPr>
        <w:t>C</w:t>
      </w:r>
      <w:r w:rsidR="00640756" w:rsidRPr="0043365A">
        <w:rPr>
          <w:rFonts w:asciiTheme="majorHAnsi" w:hAnsiTheme="majorHAnsi"/>
        </w:rPr>
        <w:t xml:space="preserve">ontrat </w:t>
      </w:r>
      <w:r w:rsidRPr="0043365A">
        <w:rPr>
          <w:rFonts w:asciiTheme="majorHAnsi" w:hAnsiTheme="majorHAnsi"/>
        </w:rPr>
        <w:t>ou d’en imposer l’application à l’autre Partie, ceci ne saurait constituer une renonciation de la Partie concernée auxdits termes du contrat ni les affecter de quelque manière que ce soit.</w:t>
      </w:r>
    </w:p>
    <w:p w14:paraId="0065E9B6" w14:textId="77777777" w:rsidR="00F74881" w:rsidRPr="0043365A" w:rsidRDefault="00F74881" w:rsidP="0043365A">
      <w:pPr>
        <w:jc w:val="both"/>
        <w:rPr>
          <w:rFonts w:asciiTheme="majorHAnsi" w:hAnsiTheme="majorHAnsi"/>
        </w:rPr>
      </w:pPr>
    </w:p>
    <w:p w14:paraId="29F7291C" w14:textId="77777777" w:rsidR="00EA709F" w:rsidRDefault="00EA709F" w:rsidP="00915218">
      <w:pPr>
        <w:pStyle w:val="Titre2"/>
        <w:numPr>
          <w:ilvl w:val="1"/>
          <w:numId w:val="2"/>
        </w:numPr>
      </w:pPr>
      <w:bookmarkStart w:id="76" w:name="_Toc35962330"/>
      <w:r w:rsidRPr="00017E06">
        <w:t>Nullité</w:t>
      </w:r>
      <w:bookmarkEnd w:id="76"/>
    </w:p>
    <w:p w14:paraId="09F0F1EA" w14:textId="77777777" w:rsidR="0053383C" w:rsidRDefault="0053383C" w:rsidP="0053383C"/>
    <w:p w14:paraId="7B7D5035" w14:textId="77777777" w:rsidR="00B508DC" w:rsidRPr="00B508DC" w:rsidRDefault="00B508DC" w:rsidP="00B508DC">
      <w:pPr>
        <w:jc w:val="both"/>
        <w:rPr>
          <w:rFonts w:asciiTheme="majorHAnsi" w:hAnsiTheme="majorHAnsi"/>
        </w:rPr>
      </w:pPr>
      <w:r w:rsidRPr="00B508DC">
        <w:rPr>
          <w:rFonts w:asciiTheme="majorHAnsi" w:hAnsiTheme="majorHAnsi"/>
        </w:rPr>
        <w:t>La nullité ou l'inopposabilité d'une ou plusieurs stipulations du Contrat n'affectera pas la validité des autres stipulations de ce Contrat, dès lors que le Contrat peut continuer à être exécuté, à moins qu'une telle nullité ou inopposabilité n'affecte la substance même du Contrat ou ne modifie profondément son économie.</w:t>
      </w:r>
    </w:p>
    <w:p w14:paraId="35390B2B" w14:textId="77777777" w:rsidR="00B508DC" w:rsidRPr="00B508DC" w:rsidRDefault="00B508DC" w:rsidP="00B508DC">
      <w:pPr>
        <w:jc w:val="both"/>
        <w:rPr>
          <w:rFonts w:asciiTheme="majorHAnsi" w:hAnsiTheme="majorHAnsi"/>
        </w:rPr>
      </w:pPr>
      <w:r w:rsidRPr="00B508DC">
        <w:rPr>
          <w:rFonts w:asciiTheme="majorHAnsi" w:hAnsiTheme="majorHAnsi"/>
        </w:rPr>
        <w:t xml:space="preserve">Les Parties restent en conséquence libres en toutes circonstances d’invoquer toute cause de nullité et conviennent qu’aucun document ou comportement ne pourra être considéré comme valant renonciation expresse ou tacite à toute cause de nullité. Une telle renonciation n'aura d'effet que si elle </w:t>
      </w:r>
      <w:r w:rsidRPr="00B508DC">
        <w:rPr>
          <w:rFonts w:asciiTheme="majorHAnsi" w:hAnsiTheme="majorHAnsi"/>
        </w:rPr>
        <w:lastRenderedPageBreak/>
        <w:t>est convenue d’un commun accord entre les Parties, exprimée par écrit et signée par une personne dûment habilitée à cet effet par chacune des Parties.</w:t>
      </w:r>
    </w:p>
    <w:p w14:paraId="18394C3F" w14:textId="77777777" w:rsidR="001E1DD8" w:rsidRDefault="001E1DD8" w:rsidP="000849E9">
      <w:pPr>
        <w:rPr>
          <w:rFonts w:asciiTheme="majorHAnsi" w:hAnsiTheme="majorHAnsi"/>
        </w:rPr>
      </w:pPr>
    </w:p>
    <w:p w14:paraId="6884D58C" w14:textId="77777777" w:rsidR="00EA709F" w:rsidRDefault="00EA709F" w:rsidP="00915218">
      <w:pPr>
        <w:pStyle w:val="Titre2"/>
        <w:numPr>
          <w:ilvl w:val="1"/>
          <w:numId w:val="2"/>
        </w:numPr>
      </w:pPr>
      <w:bookmarkStart w:id="77" w:name="_Toc35962331"/>
      <w:r w:rsidRPr="00017E06">
        <w:t>Données personnelles</w:t>
      </w:r>
      <w:bookmarkEnd w:id="77"/>
    </w:p>
    <w:p w14:paraId="4B015398" w14:textId="77777777" w:rsidR="00777977" w:rsidRDefault="00777977" w:rsidP="00777977"/>
    <w:p w14:paraId="0CF0D21A" w14:textId="57361B2F" w:rsidR="00777977" w:rsidRPr="00777977" w:rsidRDefault="00777977" w:rsidP="00777977">
      <w:pPr>
        <w:jc w:val="both"/>
        <w:rPr>
          <w:rFonts w:asciiTheme="majorHAnsi" w:hAnsiTheme="majorHAnsi"/>
        </w:rPr>
      </w:pPr>
      <w:r w:rsidRPr="00777977">
        <w:rPr>
          <w:rFonts w:asciiTheme="majorHAnsi" w:hAnsiTheme="majorHAnsi"/>
        </w:rPr>
        <w:t xml:space="preserve">En cas de traitement de données personnelles par l’une ou l’autre des Parties pour les besoins du </w:t>
      </w:r>
      <w:r w:rsidR="00640756">
        <w:rPr>
          <w:rFonts w:asciiTheme="majorHAnsi" w:hAnsiTheme="majorHAnsi"/>
        </w:rPr>
        <w:t>C</w:t>
      </w:r>
      <w:r w:rsidR="00640756" w:rsidRPr="00777977">
        <w:rPr>
          <w:rFonts w:asciiTheme="majorHAnsi" w:hAnsiTheme="majorHAnsi"/>
        </w:rPr>
        <w:t>ontrat</w:t>
      </w:r>
      <w:r w:rsidRPr="00777977">
        <w:rPr>
          <w:rFonts w:asciiTheme="majorHAnsi" w:hAnsiTheme="majorHAnsi"/>
        </w:rPr>
        <w:t>, chaque Partie s’engage à respecter les dispositions du droit applicable, en sa qualité de responsable de traitement.</w:t>
      </w:r>
    </w:p>
    <w:p w14:paraId="0DB8E7CB" w14:textId="27D2BFEC" w:rsidR="00777977" w:rsidRDefault="00777977" w:rsidP="00777977">
      <w:pPr>
        <w:jc w:val="both"/>
        <w:rPr>
          <w:rFonts w:asciiTheme="majorHAnsi" w:hAnsiTheme="majorHAnsi"/>
        </w:rPr>
      </w:pPr>
      <w:r w:rsidRPr="00777977">
        <w:rPr>
          <w:rFonts w:asciiTheme="majorHAnsi" w:hAnsiTheme="majorHAnsi"/>
        </w:rPr>
        <w:t>En particulier, chaque Partie s’engage à informer les personnes concernées des finalités et moyens du traitement effectué, obtenir leur consentement préalable si nécessaire et leur permettre d’exercer leurs droits</w:t>
      </w:r>
      <w:r>
        <w:rPr>
          <w:rFonts w:asciiTheme="majorHAnsi" w:hAnsiTheme="majorHAnsi"/>
        </w:rPr>
        <w:t>.</w:t>
      </w:r>
    </w:p>
    <w:p w14:paraId="5B19866B" w14:textId="77777777" w:rsidR="008C4F0D" w:rsidRDefault="008C4F0D" w:rsidP="00777977">
      <w:pPr>
        <w:jc w:val="both"/>
        <w:rPr>
          <w:rFonts w:asciiTheme="majorHAnsi" w:hAnsiTheme="majorHAnsi"/>
        </w:rPr>
      </w:pPr>
    </w:p>
    <w:p w14:paraId="057BD711" w14:textId="45F951FA" w:rsidR="00EA709F" w:rsidRDefault="00EA709F" w:rsidP="00915218">
      <w:pPr>
        <w:pStyle w:val="Titre2"/>
        <w:numPr>
          <w:ilvl w:val="1"/>
          <w:numId w:val="2"/>
        </w:numPr>
      </w:pPr>
      <w:bookmarkStart w:id="78" w:name="_Toc31808390"/>
      <w:bookmarkStart w:id="79" w:name="_Toc35962332"/>
      <w:bookmarkEnd w:id="78"/>
      <w:r w:rsidRPr="00017E06">
        <w:t xml:space="preserve">Déclarations des </w:t>
      </w:r>
      <w:r w:rsidR="007A4FEA">
        <w:t>P</w:t>
      </w:r>
      <w:r w:rsidRPr="00017E06">
        <w:t>arties</w:t>
      </w:r>
      <w:bookmarkEnd w:id="79"/>
    </w:p>
    <w:p w14:paraId="7AF66763" w14:textId="77777777" w:rsidR="0053383C" w:rsidRDefault="0053383C" w:rsidP="0053383C"/>
    <w:p w14:paraId="59E9345A" w14:textId="1A311D3B" w:rsidR="00841FF2" w:rsidRPr="00B01272" w:rsidRDefault="00841FF2" w:rsidP="00841FF2">
      <w:pPr>
        <w:jc w:val="both"/>
        <w:rPr>
          <w:rFonts w:asciiTheme="majorHAnsi" w:hAnsiTheme="majorHAnsi"/>
        </w:rPr>
      </w:pPr>
      <w:r w:rsidRPr="00841FF2">
        <w:rPr>
          <w:rFonts w:asciiTheme="majorHAnsi" w:hAnsiTheme="majorHAnsi"/>
        </w:rPr>
        <w:t>Les Parties déclarent que les dispositions des présentes ont été</w:t>
      </w:r>
      <w:r w:rsidR="004D4A13">
        <w:rPr>
          <w:rFonts w:asciiTheme="majorHAnsi" w:hAnsiTheme="majorHAnsi"/>
        </w:rPr>
        <w:t xml:space="preserve"> contractés</w:t>
      </w:r>
      <w:r w:rsidRPr="00841FF2">
        <w:rPr>
          <w:rFonts w:asciiTheme="majorHAnsi" w:hAnsiTheme="majorHAnsi"/>
        </w:rPr>
        <w:t xml:space="preserve">, en respect des dispositions impératives </w:t>
      </w:r>
      <w:r w:rsidRPr="00B01272">
        <w:rPr>
          <w:rFonts w:asciiTheme="majorHAnsi" w:hAnsiTheme="majorHAnsi"/>
        </w:rPr>
        <w:t xml:space="preserve">de </w:t>
      </w:r>
      <w:r w:rsidR="004D4A13">
        <w:rPr>
          <w:rFonts w:asciiTheme="majorHAnsi" w:hAnsiTheme="majorHAnsi"/>
        </w:rPr>
        <w:t>la loi applicable</w:t>
      </w:r>
      <w:r w:rsidRPr="00B01272">
        <w:rPr>
          <w:rFonts w:asciiTheme="majorHAnsi" w:hAnsiTheme="majorHAnsi"/>
        </w:rPr>
        <w:t>, négociées de bonne foi, et qu</w:t>
      </w:r>
      <w:r w:rsidR="004D4A13">
        <w:rPr>
          <w:rFonts w:asciiTheme="majorHAnsi" w:hAnsiTheme="majorHAnsi"/>
        </w:rPr>
        <w:t>e</w:t>
      </w:r>
      <w:r w:rsidRPr="00B01272">
        <w:rPr>
          <w:rFonts w:asciiTheme="majorHAnsi" w:hAnsiTheme="majorHAnsi"/>
        </w:rPr>
        <w:t xml:space="preserve"> toutes les informations dont l'importance est déterminante pour le consentement de l'autre ont été révélées.</w:t>
      </w:r>
    </w:p>
    <w:p w14:paraId="628A5668" w14:textId="77777777" w:rsidR="00841FF2" w:rsidRPr="00B01272" w:rsidRDefault="00841FF2" w:rsidP="00841FF2">
      <w:pPr>
        <w:jc w:val="both"/>
        <w:rPr>
          <w:rFonts w:asciiTheme="majorHAnsi" w:hAnsiTheme="majorHAnsi"/>
        </w:rPr>
      </w:pPr>
      <w:r w:rsidRPr="00B01272">
        <w:rPr>
          <w:rFonts w:asciiTheme="majorHAnsi" w:hAnsiTheme="majorHAnsi"/>
        </w:rPr>
        <w:t>Elles affirment que le Contrat reflète l'équilibre voulu par chacune d'elles.</w:t>
      </w:r>
    </w:p>
    <w:p w14:paraId="591C86C4" w14:textId="77777777" w:rsidR="00841FF2" w:rsidRPr="00B01272" w:rsidRDefault="00841FF2" w:rsidP="00841FF2">
      <w:pPr>
        <w:jc w:val="both"/>
        <w:rPr>
          <w:rFonts w:asciiTheme="majorHAnsi" w:hAnsiTheme="majorHAnsi"/>
        </w:rPr>
      </w:pPr>
      <w:r w:rsidRPr="00B01272">
        <w:rPr>
          <w:rFonts w:asciiTheme="majorHAnsi" w:hAnsiTheme="majorHAnsi"/>
        </w:rPr>
        <w:t>La signature et l’exécution des présentes ne contreviennent à aucun contrat ou engagement important auquel elles sont parties, ni à aucune loi, réglementation, ou décision administrative, judiciaire ou arbitrale qui leur est opposable et dont le non-respect pourrait avoir une incidence négative ou faire obstacle à la bonne exécution des engagements nés de la présente.</w:t>
      </w:r>
    </w:p>
    <w:p w14:paraId="366AF3C8" w14:textId="77777777" w:rsidR="00841FF2" w:rsidRPr="00B01272" w:rsidRDefault="00841FF2" w:rsidP="00841FF2">
      <w:pPr>
        <w:jc w:val="both"/>
        <w:rPr>
          <w:rFonts w:asciiTheme="majorHAnsi" w:hAnsiTheme="majorHAnsi"/>
        </w:rPr>
      </w:pPr>
      <w:r w:rsidRPr="00B01272">
        <w:rPr>
          <w:rFonts w:asciiTheme="majorHAnsi" w:hAnsiTheme="majorHAnsi"/>
        </w:rPr>
        <w:t>Les Parties déclarent et garantissent, chacune en ce qui les concerne, les informations suivantes sans lesquelles l'autre Partie n’aurait pas contractée :</w:t>
      </w:r>
    </w:p>
    <w:p w14:paraId="40170CAF" w14:textId="4B683AC9" w:rsidR="00841FF2" w:rsidRPr="00B01272" w:rsidRDefault="00841FF2" w:rsidP="00915218">
      <w:pPr>
        <w:pStyle w:val="Paragraphedeliste"/>
        <w:numPr>
          <w:ilvl w:val="0"/>
          <w:numId w:val="7"/>
        </w:numPr>
        <w:jc w:val="both"/>
        <w:rPr>
          <w:rFonts w:asciiTheme="majorHAnsi" w:hAnsiTheme="majorHAnsi"/>
        </w:rPr>
      </w:pPr>
      <w:r w:rsidRPr="00B01272">
        <w:rPr>
          <w:rFonts w:asciiTheme="majorHAnsi" w:hAnsiTheme="majorHAnsi"/>
        </w:rPr>
        <w:t>Être une société dûment constituée et existant valablement, dont les caractéristiques figurant dans le Contrat sont exactes et à jour</w:t>
      </w:r>
      <w:r w:rsidR="00557F04" w:rsidRPr="00B01272">
        <w:rPr>
          <w:rFonts w:asciiTheme="majorHAnsi" w:hAnsiTheme="majorHAnsi"/>
        </w:rPr>
        <w:t> ;</w:t>
      </w:r>
    </w:p>
    <w:p w14:paraId="4F4E64EC" w14:textId="77777777" w:rsidR="00841FF2" w:rsidRPr="00B01272" w:rsidRDefault="00841FF2" w:rsidP="00915218">
      <w:pPr>
        <w:pStyle w:val="Paragraphedeliste"/>
        <w:numPr>
          <w:ilvl w:val="0"/>
          <w:numId w:val="7"/>
        </w:numPr>
        <w:jc w:val="both"/>
        <w:rPr>
          <w:rFonts w:asciiTheme="majorHAnsi" w:hAnsiTheme="majorHAnsi"/>
        </w:rPr>
      </w:pPr>
      <w:r w:rsidRPr="00B01272">
        <w:rPr>
          <w:rFonts w:asciiTheme="majorHAnsi" w:hAnsiTheme="majorHAnsi"/>
        </w:rPr>
        <w:t>Être titulaire des droits nécessaires pour la réalisation des travaux (propriété et/ou jouissance des emplacements.) ;</w:t>
      </w:r>
    </w:p>
    <w:p w14:paraId="0D82994A" w14:textId="3F2A2BA5" w:rsidR="00841FF2" w:rsidRPr="00B01272" w:rsidRDefault="00841FF2" w:rsidP="00915218">
      <w:pPr>
        <w:pStyle w:val="Paragraphedeliste"/>
        <w:numPr>
          <w:ilvl w:val="0"/>
          <w:numId w:val="7"/>
        </w:numPr>
        <w:jc w:val="both"/>
        <w:rPr>
          <w:rFonts w:asciiTheme="majorHAnsi" w:hAnsiTheme="majorHAnsi"/>
        </w:rPr>
      </w:pPr>
      <w:r w:rsidRPr="00B01272">
        <w:rPr>
          <w:rFonts w:asciiTheme="majorHAnsi" w:hAnsiTheme="majorHAnsi"/>
        </w:rPr>
        <w:t>Ne pas avoir fait et ne pas faire pas l’objet de mesures</w:t>
      </w:r>
      <w:r w:rsidR="004D4A13">
        <w:rPr>
          <w:rFonts w:asciiTheme="majorHAnsi" w:hAnsiTheme="majorHAnsi"/>
        </w:rPr>
        <w:t xml:space="preserve"> de faillite de règlement judiciaire ou de liquidation </w:t>
      </w:r>
      <w:r w:rsidR="00557F04" w:rsidRPr="00B01272">
        <w:rPr>
          <w:rFonts w:asciiTheme="majorHAnsi" w:hAnsiTheme="majorHAnsi"/>
        </w:rPr>
        <w:t>;</w:t>
      </w:r>
    </w:p>
    <w:p w14:paraId="663F6068" w14:textId="77777777" w:rsidR="00557F04" w:rsidRPr="00B01272" w:rsidRDefault="00841FF2" w:rsidP="00915218">
      <w:pPr>
        <w:pStyle w:val="Paragraphedeliste"/>
        <w:numPr>
          <w:ilvl w:val="0"/>
          <w:numId w:val="7"/>
        </w:numPr>
        <w:jc w:val="both"/>
        <w:rPr>
          <w:rFonts w:asciiTheme="majorHAnsi" w:hAnsiTheme="majorHAnsi"/>
        </w:rPr>
      </w:pPr>
      <w:r w:rsidRPr="00B01272">
        <w:rPr>
          <w:rFonts w:asciiTheme="majorHAnsi" w:hAnsiTheme="majorHAnsi"/>
        </w:rPr>
        <w:t>N'être concerné par aucune demande en nullité ou en dissolution</w:t>
      </w:r>
      <w:r w:rsidR="00557F04" w:rsidRPr="00B01272">
        <w:rPr>
          <w:rFonts w:asciiTheme="majorHAnsi" w:hAnsiTheme="majorHAnsi"/>
        </w:rPr>
        <w:t> ;</w:t>
      </w:r>
    </w:p>
    <w:p w14:paraId="28625C49" w14:textId="6855F0EA" w:rsidR="00841FF2" w:rsidRDefault="00841FF2" w:rsidP="00915218">
      <w:pPr>
        <w:pStyle w:val="Paragraphedeliste"/>
        <w:numPr>
          <w:ilvl w:val="0"/>
          <w:numId w:val="7"/>
        </w:numPr>
        <w:jc w:val="both"/>
        <w:rPr>
          <w:rFonts w:asciiTheme="majorHAnsi" w:hAnsiTheme="majorHAnsi"/>
        </w:rPr>
      </w:pPr>
      <w:r w:rsidRPr="00B01272">
        <w:rPr>
          <w:rFonts w:asciiTheme="majorHAnsi" w:hAnsiTheme="majorHAnsi"/>
        </w:rPr>
        <w:t>Avoir, avec</w:t>
      </w:r>
      <w:r w:rsidRPr="00557F04">
        <w:rPr>
          <w:rFonts w:asciiTheme="majorHAnsi" w:hAnsiTheme="majorHAnsi"/>
        </w:rPr>
        <w:t xml:space="preserve"> leur représentant respectif, la capacité légale et ont obtenu tous les consentements et autorisations de ses organes sociaux et, le cas échéant, des autorités administratives compétentes, et tous autres consentements et autorisations éventuellement nécessaires afin de l’autoriser à conclure et exécuter ses obligations nées du Contrat.</w:t>
      </w:r>
    </w:p>
    <w:p w14:paraId="44081E4B" w14:textId="77777777" w:rsidR="00641C8F" w:rsidRPr="00557F04" w:rsidRDefault="00641C8F" w:rsidP="00641C8F">
      <w:pPr>
        <w:pStyle w:val="Paragraphedeliste"/>
        <w:jc w:val="both"/>
        <w:rPr>
          <w:rFonts w:asciiTheme="majorHAnsi" w:hAnsiTheme="majorHAnsi"/>
        </w:rPr>
      </w:pPr>
    </w:p>
    <w:p w14:paraId="6EEA5B3C" w14:textId="77777777" w:rsidR="00EA709F" w:rsidRPr="00017E06" w:rsidRDefault="00EA709F" w:rsidP="00915218">
      <w:pPr>
        <w:pStyle w:val="Titre2"/>
        <w:numPr>
          <w:ilvl w:val="1"/>
          <w:numId w:val="2"/>
        </w:numPr>
      </w:pPr>
      <w:bookmarkStart w:id="80" w:name="_Toc35962333"/>
      <w:r w:rsidRPr="00017E06">
        <w:t>Lutte anti-corruption</w:t>
      </w:r>
      <w:bookmarkEnd w:id="80"/>
    </w:p>
    <w:p w14:paraId="1AA9A50D" w14:textId="77777777" w:rsidR="004D4A13" w:rsidRDefault="004D4A13" w:rsidP="003F3D94">
      <w:pPr>
        <w:jc w:val="both"/>
        <w:rPr>
          <w:rFonts w:asciiTheme="majorHAnsi" w:hAnsiTheme="majorHAnsi"/>
        </w:rPr>
      </w:pPr>
      <w:bookmarkStart w:id="81" w:name="_Hlk27498368"/>
    </w:p>
    <w:p w14:paraId="20C0F0B7" w14:textId="6D6018F0" w:rsidR="00BA2FD5" w:rsidRPr="003F3D94" w:rsidRDefault="00BA2FD5" w:rsidP="003F3D94">
      <w:pPr>
        <w:jc w:val="both"/>
        <w:rPr>
          <w:rFonts w:asciiTheme="majorHAnsi" w:hAnsiTheme="majorHAnsi"/>
        </w:rPr>
      </w:pPr>
      <w:r w:rsidRPr="003F3D94">
        <w:rPr>
          <w:rFonts w:asciiTheme="majorHAnsi" w:hAnsiTheme="majorHAnsi"/>
        </w:rPr>
        <w:t>Chacune des Parties s’engage tant pour elle-même que pour ses employés, agents, représentants ou personnes agissant pour son compte à :</w:t>
      </w:r>
    </w:p>
    <w:p w14:paraId="24DF6264" w14:textId="4DC08CCB" w:rsidR="00BA2FD5" w:rsidRPr="003F3D94" w:rsidRDefault="00BA2FD5" w:rsidP="00915218">
      <w:pPr>
        <w:pStyle w:val="Paragraphedeliste"/>
        <w:numPr>
          <w:ilvl w:val="0"/>
          <w:numId w:val="12"/>
        </w:numPr>
        <w:jc w:val="both"/>
        <w:rPr>
          <w:rFonts w:asciiTheme="majorHAnsi" w:hAnsiTheme="majorHAnsi"/>
        </w:rPr>
      </w:pPr>
      <w:r w:rsidRPr="003F3D94">
        <w:rPr>
          <w:rFonts w:asciiTheme="majorHAnsi" w:hAnsiTheme="majorHAnsi"/>
        </w:rPr>
        <w:lastRenderedPageBreak/>
        <w:t xml:space="preserve">Respecter toute règlementation applicable en matière de lutte contre la fraude, la corruption, le trafic d’influence, le blanchiment d’argent et le financement du terrorisme ; </w:t>
      </w:r>
    </w:p>
    <w:p w14:paraId="28CE5BDD" w14:textId="11D02486" w:rsidR="00BA2FD5" w:rsidRPr="003F3D94" w:rsidRDefault="00BA2FD5" w:rsidP="00915218">
      <w:pPr>
        <w:pStyle w:val="Paragraphedeliste"/>
        <w:numPr>
          <w:ilvl w:val="0"/>
          <w:numId w:val="12"/>
        </w:numPr>
        <w:jc w:val="both"/>
        <w:rPr>
          <w:rFonts w:asciiTheme="majorHAnsi" w:hAnsiTheme="majorHAnsi"/>
        </w:rPr>
      </w:pPr>
      <w:r w:rsidRPr="003F3D94">
        <w:rPr>
          <w:rFonts w:asciiTheme="majorHAnsi" w:hAnsiTheme="majorHAnsi"/>
        </w:rPr>
        <w:t xml:space="preserve">Ne faire, par action ou par omission, rien qui serait susceptible d’engager la responsabilité de l’autre Partie au titre du non-respect de toute règlementation applicable en matière de lutte contre la fraude, la corruption, le trafic d’influence, le blanchiment d’argent et le financement du terrorisme ; </w:t>
      </w:r>
    </w:p>
    <w:p w14:paraId="0FA6F658" w14:textId="52C68038" w:rsidR="00BA2FD5" w:rsidRPr="003F3D94" w:rsidRDefault="00BA2FD5" w:rsidP="00915218">
      <w:pPr>
        <w:pStyle w:val="Paragraphedeliste"/>
        <w:numPr>
          <w:ilvl w:val="0"/>
          <w:numId w:val="12"/>
        </w:numPr>
        <w:jc w:val="both"/>
        <w:rPr>
          <w:rFonts w:asciiTheme="majorHAnsi" w:hAnsiTheme="majorHAnsi"/>
        </w:rPr>
      </w:pPr>
      <w:r w:rsidRPr="003F3D94">
        <w:rPr>
          <w:rFonts w:asciiTheme="majorHAnsi" w:hAnsiTheme="majorHAnsi"/>
        </w:rPr>
        <w:t>Mettre en place et maintenir toutes les politiques et procédures internes nécessaires au bon respect de toute règlementation applicable en matière de lutte contre la fraude, la corruption, le trafic d’influence, le blanchiment d’argent et le financement du terrorisme ;</w:t>
      </w:r>
    </w:p>
    <w:p w14:paraId="13454545" w14:textId="304DFE4F" w:rsidR="00BA2FD5" w:rsidRPr="003F3D94" w:rsidRDefault="00BA2FD5" w:rsidP="00915218">
      <w:pPr>
        <w:pStyle w:val="Paragraphedeliste"/>
        <w:numPr>
          <w:ilvl w:val="0"/>
          <w:numId w:val="12"/>
        </w:numPr>
        <w:jc w:val="both"/>
        <w:rPr>
          <w:rFonts w:asciiTheme="majorHAnsi" w:hAnsiTheme="majorHAnsi"/>
        </w:rPr>
      </w:pPr>
      <w:r w:rsidRPr="003F3D94">
        <w:rPr>
          <w:rFonts w:asciiTheme="majorHAnsi" w:hAnsiTheme="majorHAnsi"/>
        </w:rPr>
        <w:t>Informer l’autre Partie sans délai de tout évènement qui serait porté à sa connaissance et qui pourrait avoir pour conséquence le non-respect de toute règlementation applicable en matière de lutte contre la fraude, la corruption, le trafic d’influence, le blanchiment d’argent et le financement du terrorisme ;</w:t>
      </w:r>
    </w:p>
    <w:p w14:paraId="637F1D7D" w14:textId="218679C0" w:rsidR="00BA2FD5" w:rsidRPr="003F3D94" w:rsidRDefault="00BA2FD5" w:rsidP="00915218">
      <w:pPr>
        <w:pStyle w:val="Paragraphedeliste"/>
        <w:numPr>
          <w:ilvl w:val="0"/>
          <w:numId w:val="12"/>
        </w:numPr>
        <w:jc w:val="both"/>
        <w:rPr>
          <w:rFonts w:asciiTheme="majorHAnsi" w:hAnsiTheme="majorHAnsi"/>
        </w:rPr>
      </w:pPr>
      <w:r w:rsidRPr="003F3D94">
        <w:rPr>
          <w:rFonts w:asciiTheme="majorHAnsi" w:hAnsiTheme="majorHAnsi"/>
        </w:rPr>
        <w:t>Fournir toute assistance nécessaire à l’autre Partie pour répondre à toute demande d’une autorité dûment habilitée relative à la lutte contre la fraude, la corruption, le trafic d’influence, le blanchiment d’argent et le financement du terrorisme.</w:t>
      </w:r>
    </w:p>
    <w:p w14:paraId="1E9B31CF" w14:textId="5C01CA4C" w:rsidR="00BA2FD5" w:rsidRPr="003F3D94" w:rsidRDefault="00BA2FD5" w:rsidP="003F3D94">
      <w:pPr>
        <w:jc w:val="both"/>
        <w:rPr>
          <w:rFonts w:asciiTheme="majorHAnsi" w:hAnsiTheme="majorHAnsi"/>
        </w:rPr>
      </w:pPr>
      <w:r w:rsidRPr="003F3D94">
        <w:rPr>
          <w:rFonts w:asciiTheme="majorHAnsi" w:hAnsiTheme="majorHAnsi"/>
        </w:rPr>
        <w:t>Il est par conséquent expressément entendu entre les Parties que chacune d’elle tant pour elle-même que pour ses employés, agents, représentants ou personnes agissant pour son compte s’interdit directement ou indirectement, de réaliser, participer ou d’exécuter tout acte, démarche ou tentative pouvant contrevenir aux textes et principes précités.</w:t>
      </w:r>
    </w:p>
    <w:p w14:paraId="78867E90" w14:textId="3E00D3E1" w:rsidR="00BA2FD5" w:rsidRDefault="003F3D94" w:rsidP="003F3D94">
      <w:pPr>
        <w:jc w:val="both"/>
        <w:rPr>
          <w:rFonts w:asciiTheme="majorHAnsi" w:hAnsiTheme="majorHAnsi"/>
        </w:rPr>
      </w:pPr>
      <w:r w:rsidRPr="003F3D94">
        <w:rPr>
          <w:rFonts w:asciiTheme="majorHAnsi" w:hAnsiTheme="majorHAnsi"/>
        </w:rPr>
        <w:t>Chacune des Parties</w:t>
      </w:r>
      <w:r w:rsidR="00BA2FD5" w:rsidRPr="003F3D94">
        <w:rPr>
          <w:rFonts w:asciiTheme="majorHAnsi" w:hAnsiTheme="majorHAnsi"/>
        </w:rPr>
        <w:t xml:space="preserve"> pourra décider de mettre un terme immédiat au </w:t>
      </w:r>
      <w:r w:rsidRPr="003F3D94">
        <w:rPr>
          <w:rFonts w:asciiTheme="majorHAnsi" w:hAnsiTheme="majorHAnsi"/>
        </w:rPr>
        <w:t>C</w:t>
      </w:r>
      <w:r w:rsidR="00BA2FD5" w:rsidRPr="003F3D94">
        <w:rPr>
          <w:rFonts w:asciiTheme="majorHAnsi" w:hAnsiTheme="majorHAnsi"/>
        </w:rPr>
        <w:t xml:space="preserve">ontrat si </w:t>
      </w:r>
      <w:r w:rsidRPr="003F3D94">
        <w:rPr>
          <w:rFonts w:asciiTheme="majorHAnsi" w:hAnsiTheme="majorHAnsi"/>
        </w:rPr>
        <w:t>l’une des Parties</w:t>
      </w:r>
      <w:r w:rsidR="00BA2FD5" w:rsidRPr="003F3D94">
        <w:rPr>
          <w:rFonts w:asciiTheme="majorHAnsi" w:hAnsiTheme="majorHAnsi"/>
        </w:rPr>
        <w:t xml:space="preserve"> contrevient aux engagements souscrits</w:t>
      </w:r>
      <w:r w:rsidRPr="003F3D94">
        <w:rPr>
          <w:rFonts w:asciiTheme="majorHAnsi" w:hAnsiTheme="majorHAnsi"/>
        </w:rPr>
        <w:t xml:space="preserve"> ci-avant et</w:t>
      </w:r>
      <w:r w:rsidR="00BA2FD5" w:rsidRPr="003F3D94">
        <w:rPr>
          <w:rFonts w:asciiTheme="majorHAnsi" w:hAnsiTheme="majorHAnsi"/>
        </w:rPr>
        <w:t>/ou refuse de prendre les mesures nécessaires pour résoudre les non-conformités portées à sa connaissance.</w:t>
      </w:r>
    </w:p>
    <w:p w14:paraId="40CD3B46" w14:textId="77777777" w:rsidR="00BF21F7" w:rsidRPr="003F3D94" w:rsidRDefault="00BF21F7" w:rsidP="003F3D94">
      <w:pPr>
        <w:jc w:val="both"/>
        <w:rPr>
          <w:rFonts w:asciiTheme="majorHAnsi" w:hAnsiTheme="majorHAnsi"/>
        </w:rPr>
      </w:pPr>
    </w:p>
    <w:p w14:paraId="3B6F7A43" w14:textId="77777777" w:rsidR="00EA709F" w:rsidRDefault="00EA709F" w:rsidP="00B66BF7">
      <w:pPr>
        <w:pStyle w:val="Titre1"/>
      </w:pPr>
      <w:bookmarkStart w:id="82" w:name="_Toc26282256"/>
      <w:bookmarkStart w:id="83" w:name="_Toc35962334"/>
      <w:bookmarkEnd w:id="81"/>
      <w:r>
        <w:t>REGLEMENT DES LITIGES – DROIT APPLICABLE</w:t>
      </w:r>
      <w:bookmarkEnd w:id="82"/>
      <w:bookmarkEnd w:id="83"/>
    </w:p>
    <w:p w14:paraId="3EB242C4" w14:textId="77777777" w:rsidR="00A10CAA" w:rsidRDefault="00A10CAA" w:rsidP="00A10CAA"/>
    <w:p w14:paraId="57B83EA8" w14:textId="77777777" w:rsidR="00B508DC" w:rsidRDefault="00B508DC" w:rsidP="00915218">
      <w:pPr>
        <w:pStyle w:val="Titre2"/>
        <w:numPr>
          <w:ilvl w:val="1"/>
          <w:numId w:val="2"/>
        </w:numPr>
      </w:pPr>
      <w:bookmarkStart w:id="84" w:name="_Toc35962335"/>
      <w:r>
        <w:t>Droit applicable</w:t>
      </w:r>
      <w:bookmarkEnd w:id="84"/>
    </w:p>
    <w:p w14:paraId="52488A9F" w14:textId="77777777" w:rsidR="00B508DC" w:rsidRDefault="00B508DC" w:rsidP="00B508DC"/>
    <w:p w14:paraId="43FADC90" w14:textId="48BE9665" w:rsidR="00B508DC" w:rsidRDefault="00B508DC" w:rsidP="00B508DC">
      <w:pPr>
        <w:rPr>
          <w:rFonts w:asciiTheme="majorHAnsi" w:hAnsiTheme="majorHAnsi"/>
        </w:rPr>
      </w:pPr>
      <w:r w:rsidRPr="00B508DC">
        <w:rPr>
          <w:rFonts w:asciiTheme="majorHAnsi" w:hAnsiTheme="majorHAnsi"/>
        </w:rPr>
        <w:t xml:space="preserve">Le droit applicable au Contrat est le droit </w:t>
      </w:r>
      <w:r w:rsidR="000A45A4">
        <w:rPr>
          <w:rFonts w:asciiTheme="majorHAnsi" w:hAnsiTheme="majorHAnsi"/>
        </w:rPr>
        <w:t>tunisien</w:t>
      </w:r>
      <w:r>
        <w:rPr>
          <w:rFonts w:asciiTheme="majorHAnsi" w:hAnsiTheme="majorHAnsi"/>
        </w:rPr>
        <w:t>.</w:t>
      </w:r>
    </w:p>
    <w:p w14:paraId="4C81CDDF" w14:textId="604D2FE6" w:rsidR="00B508DC" w:rsidRDefault="00B508DC" w:rsidP="00915218">
      <w:pPr>
        <w:pStyle w:val="Titre2"/>
        <w:numPr>
          <w:ilvl w:val="1"/>
          <w:numId w:val="2"/>
        </w:numPr>
      </w:pPr>
      <w:bookmarkStart w:id="85" w:name="_Toc35962336"/>
      <w:r>
        <w:t>Juridiction</w:t>
      </w:r>
      <w:bookmarkEnd w:id="85"/>
    </w:p>
    <w:p w14:paraId="2AC3CCB0" w14:textId="77777777" w:rsidR="00B508DC" w:rsidRPr="00B508DC" w:rsidRDefault="00B508DC" w:rsidP="00B508DC"/>
    <w:p w14:paraId="34904C43" w14:textId="03622CE3" w:rsidR="00A10CAA" w:rsidRPr="00AC5B3D" w:rsidRDefault="00B508DC" w:rsidP="00AC5B3D">
      <w:pPr>
        <w:jc w:val="both"/>
        <w:rPr>
          <w:rFonts w:asciiTheme="majorHAnsi" w:hAnsiTheme="majorHAnsi"/>
        </w:rPr>
      </w:pPr>
      <w:r w:rsidRPr="00AC5B3D">
        <w:rPr>
          <w:rFonts w:asciiTheme="majorHAnsi" w:hAnsiTheme="majorHAnsi"/>
        </w:rPr>
        <w:t xml:space="preserve">En cas de différend découlant du Contrat ou lié à celui-ci, les Parties feront tout ce qui est raisonnablement </w:t>
      </w:r>
      <w:proofErr w:type="gramStart"/>
      <w:r w:rsidRPr="00AC5B3D">
        <w:rPr>
          <w:rFonts w:asciiTheme="majorHAnsi" w:hAnsiTheme="majorHAnsi"/>
        </w:rPr>
        <w:t>en leur</w:t>
      </w:r>
      <w:proofErr w:type="gramEnd"/>
      <w:r w:rsidRPr="00AC5B3D">
        <w:rPr>
          <w:rFonts w:asciiTheme="majorHAnsi" w:hAnsiTheme="majorHAnsi"/>
        </w:rPr>
        <w:t xml:space="preserve"> pouvoir pour régler le différend à l’amiable.</w:t>
      </w:r>
    </w:p>
    <w:p w14:paraId="1ECA7564" w14:textId="2DC24385" w:rsidR="00B508DC" w:rsidRDefault="00B508DC" w:rsidP="00AC5B3D">
      <w:pPr>
        <w:jc w:val="both"/>
        <w:rPr>
          <w:rFonts w:asciiTheme="majorHAnsi" w:hAnsiTheme="majorHAnsi"/>
        </w:rPr>
      </w:pPr>
      <w:r w:rsidRPr="00AC5B3D">
        <w:rPr>
          <w:rFonts w:asciiTheme="majorHAnsi" w:hAnsiTheme="majorHAnsi"/>
        </w:rPr>
        <w:t>Si ce différend ne peut être résolu à l’amiable dans les quinze (15) Jours Ouvrés</w:t>
      </w:r>
      <w:r w:rsidR="00AC5B3D" w:rsidRPr="00AC5B3D">
        <w:rPr>
          <w:rFonts w:asciiTheme="majorHAnsi" w:hAnsiTheme="majorHAnsi"/>
        </w:rPr>
        <w:t xml:space="preserve"> suivant sa survenance, il sera soumis à la compétence du Tribunal </w:t>
      </w:r>
      <w:r w:rsidR="00AC5B3D" w:rsidRPr="005619A1">
        <w:rPr>
          <w:rFonts w:asciiTheme="majorHAnsi" w:hAnsiTheme="majorHAnsi"/>
        </w:rPr>
        <w:t>[•]</w:t>
      </w:r>
      <w:r w:rsidR="00AC5B3D">
        <w:rPr>
          <w:rFonts w:asciiTheme="majorHAnsi" w:hAnsiTheme="majorHAnsi"/>
        </w:rPr>
        <w:t>.</w:t>
      </w:r>
    </w:p>
    <w:p w14:paraId="10A50755" w14:textId="77777777" w:rsidR="00BF21F7" w:rsidRDefault="00BF21F7" w:rsidP="00AC5B3D">
      <w:pPr>
        <w:jc w:val="both"/>
        <w:rPr>
          <w:rFonts w:asciiTheme="majorHAnsi" w:hAnsiTheme="majorHAnsi"/>
        </w:rPr>
      </w:pPr>
    </w:p>
    <w:p w14:paraId="41F6F5F6" w14:textId="4F205C18" w:rsidR="00275309" w:rsidRPr="00EC412A" w:rsidRDefault="00EC412A" w:rsidP="00EC412A">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jc w:val="both"/>
        <w:rPr>
          <w:rFonts w:asciiTheme="majorHAnsi" w:hAnsiTheme="majorHAnsi"/>
          <w:b/>
          <w:bCs/>
          <w:color w:val="2F5496" w:themeColor="accent1" w:themeShade="BF"/>
        </w:rPr>
      </w:pPr>
      <w:r w:rsidRPr="00EC412A">
        <w:rPr>
          <w:rFonts w:asciiTheme="majorHAnsi" w:hAnsiTheme="majorHAnsi"/>
          <w:b/>
          <w:bCs/>
          <w:color w:val="2F5496" w:themeColor="accent1" w:themeShade="BF"/>
        </w:rPr>
        <w:t xml:space="preserve">Attention sur le mode de règlement des litiges entre les juridictions étatiques et l’arbitrage. Avantages / inconvénients à bien évaluer. </w:t>
      </w:r>
    </w:p>
    <w:p w14:paraId="5633CA7E" w14:textId="74ECE099" w:rsidR="001E1DD8" w:rsidRDefault="001E1DD8">
      <w:pPr>
        <w:rPr>
          <w:rFonts w:asciiTheme="majorHAnsi" w:hAnsiTheme="majorHAnsi"/>
        </w:rPr>
      </w:pPr>
      <w:r>
        <w:rPr>
          <w:rFonts w:asciiTheme="majorHAnsi" w:hAnsiTheme="majorHAnsi"/>
        </w:rPr>
        <w:br w:type="page"/>
      </w:r>
    </w:p>
    <w:p w14:paraId="5A5AA1E3" w14:textId="6658DAB3" w:rsidR="00275309" w:rsidRPr="001E1DD8" w:rsidRDefault="00275309" w:rsidP="00B66BF7">
      <w:pPr>
        <w:pStyle w:val="Titre1"/>
      </w:pPr>
      <w:bookmarkStart w:id="86" w:name="_Toc35962337"/>
      <w:r w:rsidRPr="001E1DD8">
        <w:lastRenderedPageBreak/>
        <w:t>LISTE DES ANNEXES</w:t>
      </w:r>
      <w:bookmarkEnd w:id="86"/>
    </w:p>
    <w:p w14:paraId="3A1C26E1" w14:textId="77777777" w:rsidR="001E1DD8" w:rsidRDefault="001E1DD8" w:rsidP="001E1DD8">
      <w:pPr>
        <w:pStyle w:val="Paragraphedeliste"/>
        <w:jc w:val="both"/>
        <w:rPr>
          <w:rFonts w:asciiTheme="majorHAnsi" w:hAnsiTheme="majorHAnsi"/>
        </w:rPr>
      </w:pPr>
    </w:p>
    <w:p w14:paraId="3FB61567" w14:textId="2163C250" w:rsidR="0054502D" w:rsidRDefault="0054502D" w:rsidP="0054502D">
      <w:pPr>
        <w:pStyle w:val="Paragraphedeliste"/>
        <w:numPr>
          <w:ilvl w:val="0"/>
          <w:numId w:val="1"/>
        </w:numPr>
        <w:jc w:val="both"/>
        <w:rPr>
          <w:rFonts w:asciiTheme="majorHAnsi" w:hAnsiTheme="majorHAnsi"/>
        </w:rPr>
      </w:pPr>
      <w:r>
        <w:rPr>
          <w:rFonts w:asciiTheme="majorHAnsi" w:hAnsiTheme="majorHAnsi"/>
        </w:rPr>
        <w:t>Annexe 1</w:t>
      </w:r>
      <w:r w:rsidR="005343A5">
        <w:rPr>
          <w:rFonts w:asciiTheme="majorHAnsi" w:hAnsiTheme="majorHAnsi"/>
        </w:rPr>
        <w:t>, bis, 1ter</w:t>
      </w:r>
      <w:r>
        <w:rPr>
          <w:rFonts w:asciiTheme="majorHAnsi" w:hAnsiTheme="majorHAnsi"/>
        </w:rPr>
        <w:t xml:space="preserve"> : </w:t>
      </w:r>
      <w:r w:rsidR="00097F09">
        <w:rPr>
          <w:rFonts w:asciiTheme="majorHAnsi" w:hAnsiTheme="majorHAnsi"/>
        </w:rPr>
        <w:t>Spécifications techniques</w:t>
      </w:r>
    </w:p>
    <w:p w14:paraId="475FDD85" w14:textId="77777777" w:rsidR="0054502D" w:rsidRDefault="0054502D" w:rsidP="0054502D">
      <w:pPr>
        <w:pStyle w:val="Paragraphedeliste"/>
        <w:numPr>
          <w:ilvl w:val="0"/>
          <w:numId w:val="1"/>
        </w:numPr>
        <w:jc w:val="both"/>
        <w:rPr>
          <w:rFonts w:asciiTheme="majorHAnsi" w:hAnsiTheme="majorHAnsi"/>
        </w:rPr>
      </w:pPr>
      <w:r>
        <w:rPr>
          <w:rFonts w:asciiTheme="majorHAnsi" w:hAnsiTheme="majorHAnsi"/>
        </w:rPr>
        <w:t>Annexe 2 : Calendrier prévisionnel</w:t>
      </w:r>
    </w:p>
    <w:p w14:paraId="0691E349" w14:textId="5780186C" w:rsidR="0054502D" w:rsidRDefault="0054502D" w:rsidP="0054502D">
      <w:pPr>
        <w:pStyle w:val="Paragraphedeliste"/>
        <w:numPr>
          <w:ilvl w:val="0"/>
          <w:numId w:val="1"/>
        </w:numPr>
        <w:jc w:val="both"/>
        <w:rPr>
          <w:rFonts w:asciiTheme="majorHAnsi" w:hAnsiTheme="majorHAnsi"/>
        </w:rPr>
      </w:pPr>
      <w:r w:rsidRPr="00F330AE">
        <w:rPr>
          <w:rFonts w:asciiTheme="majorHAnsi" w:hAnsiTheme="majorHAnsi"/>
        </w:rPr>
        <w:t xml:space="preserve">Annexe </w:t>
      </w:r>
      <w:r w:rsidR="00186C22" w:rsidRPr="00F330AE">
        <w:rPr>
          <w:rFonts w:asciiTheme="majorHAnsi" w:hAnsiTheme="majorHAnsi"/>
        </w:rPr>
        <w:t>3</w:t>
      </w:r>
      <w:r>
        <w:rPr>
          <w:rFonts w:asciiTheme="majorHAnsi" w:hAnsiTheme="majorHAnsi"/>
        </w:rPr>
        <w:t xml:space="preserve"> : </w:t>
      </w:r>
      <w:r w:rsidR="00983F9B">
        <w:rPr>
          <w:rFonts w:asciiTheme="majorHAnsi" w:hAnsiTheme="majorHAnsi"/>
        </w:rPr>
        <w:t xml:space="preserve">Modèles de </w:t>
      </w:r>
      <w:r w:rsidR="00897C20">
        <w:rPr>
          <w:rFonts w:asciiTheme="majorHAnsi" w:hAnsiTheme="majorHAnsi"/>
        </w:rPr>
        <w:t>Procès-verbal</w:t>
      </w:r>
      <w:r>
        <w:rPr>
          <w:rFonts w:asciiTheme="majorHAnsi" w:hAnsiTheme="majorHAnsi"/>
        </w:rPr>
        <w:t xml:space="preserve"> de réception</w:t>
      </w:r>
    </w:p>
    <w:p w14:paraId="25C91C6C" w14:textId="77134B8D" w:rsidR="0054502D" w:rsidRDefault="0054502D" w:rsidP="0054502D">
      <w:pPr>
        <w:pStyle w:val="Paragraphedeliste"/>
        <w:numPr>
          <w:ilvl w:val="0"/>
          <w:numId w:val="1"/>
        </w:numPr>
        <w:jc w:val="both"/>
        <w:rPr>
          <w:rFonts w:asciiTheme="majorHAnsi" w:hAnsiTheme="majorHAnsi"/>
        </w:rPr>
      </w:pPr>
      <w:r>
        <w:rPr>
          <w:rFonts w:asciiTheme="majorHAnsi" w:hAnsiTheme="majorHAnsi"/>
        </w:rPr>
        <w:t xml:space="preserve">Annexe </w:t>
      </w:r>
      <w:r w:rsidR="00186C22">
        <w:rPr>
          <w:rFonts w:asciiTheme="majorHAnsi" w:hAnsiTheme="majorHAnsi"/>
        </w:rPr>
        <w:t>4</w:t>
      </w:r>
      <w:r>
        <w:rPr>
          <w:rFonts w:asciiTheme="majorHAnsi" w:hAnsiTheme="majorHAnsi"/>
        </w:rPr>
        <w:t> : Police d’assurance</w:t>
      </w:r>
    </w:p>
    <w:p w14:paraId="2F5417DA" w14:textId="3DF49EAB" w:rsidR="0054502D" w:rsidRDefault="0054502D" w:rsidP="0054502D">
      <w:pPr>
        <w:pStyle w:val="Paragraphedeliste"/>
        <w:numPr>
          <w:ilvl w:val="0"/>
          <w:numId w:val="1"/>
        </w:numPr>
        <w:jc w:val="both"/>
        <w:rPr>
          <w:rFonts w:asciiTheme="majorHAnsi" w:hAnsiTheme="majorHAnsi"/>
        </w:rPr>
      </w:pPr>
      <w:r>
        <w:rPr>
          <w:rFonts w:asciiTheme="majorHAnsi" w:hAnsiTheme="majorHAnsi"/>
        </w:rPr>
        <w:t xml:space="preserve">Annexe </w:t>
      </w:r>
      <w:r w:rsidR="00186C22">
        <w:rPr>
          <w:rFonts w:asciiTheme="majorHAnsi" w:hAnsiTheme="majorHAnsi"/>
        </w:rPr>
        <w:t>5</w:t>
      </w:r>
      <w:r>
        <w:rPr>
          <w:rFonts w:asciiTheme="majorHAnsi" w:hAnsiTheme="majorHAnsi"/>
        </w:rPr>
        <w:t> : Echéancier de paiement du prix</w:t>
      </w:r>
    </w:p>
    <w:p w14:paraId="6C77CAC1" w14:textId="580FC556" w:rsidR="00915218" w:rsidRDefault="00915218" w:rsidP="0054502D">
      <w:pPr>
        <w:pStyle w:val="Paragraphedeliste"/>
        <w:numPr>
          <w:ilvl w:val="0"/>
          <w:numId w:val="1"/>
        </w:numPr>
        <w:jc w:val="both"/>
        <w:rPr>
          <w:rFonts w:asciiTheme="majorHAnsi" w:hAnsiTheme="majorHAnsi"/>
        </w:rPr>
      </w:pPr>
      <w:r>
        <w:rPr>
          <w:rFonts w:asciiTheme="majorHAnsi" w:hAnsiTheme="majorHAnsi"/>
        </w:rPr>
        <w:t xml:space="preserve">Annexe 6 : </w:t>
      </w:r>
      <w:r w:rsidRPr="00915218">
        <w:rPr>
          <w:rFonts w:asciiTheme="majorHAnsi" w:hAnsiTheme="majorHAnsi"/>
        </w:rPr>
        <w:t xml:space="preserve">Procédures d’essais et de </w:t>
      </w:r>
      <w:r w:rsidR="0089409D">
        <w:rPr>
          <w:rFonts w:asciiTheme="majorHAnsi" w:hAnsiTheme="majorHAnsi"/>
        </w:rPr>
        <w:t>M</w:t>
      </w:r>
      <w:r w:rsidRPr="00915218">
        <w:rPr>
          <w:rFonts w:asciiTheme="majorHAnsi" w:hAnsiTheme="majorHAnsi"/>
        </w:rPr>
        <w:t xml:space="preserve">ise en </w:t>
      </w:r>
      <w:r w:rsidR="0089409D">
        <w:rPr>
          <w:rFonts w:asciiTheme="majorHAnsi" w:hAnsiTheme="majorHAnsi"/>
        </w:rPr>
        <w:t>S</w:t>
      </w:r>
      <w:r w:rsidRPr="00915218">
        <w:rPr>
          <w:rFonts w:asciiTheme="majorHAnsi" w:hAnsiTheme="majorHAnsi"/>
        </w:rPr>
        <w:t>ervice</w:t>
      </w:r>
    </w:p>
    <w:p w14:paraId="7B0EF58B" w14:textId="77777777" w:rsidR="00FB542E" w:rsidRDefault="00FB542E">
      <w:pPr>
        <w:rPr>
          <w:rFonts w:asciiTheme="majorHAnsi" w:hAnsiTheme="majorHAnsi"/>
          <w:b/>
          <w:bCs/>
        </w:rPr>
      </w:pPr>
    </w:p>
    <w:p w14:paraId="5DA2A29F" w14:textId="1BEC209D" w:rsidR="00C529AF" w:rsidRPr="00FB542E" w:rsidRDefault="00C529AF">
      <w:pPr>
        <w:rPr>
          <w:rFonts w:asciiTheme="majorHAnsi" w:hAnsiTheme="majorHAnsi"/>
        </w:rPr>
      </w:pPr>
      <w:proofErr w:type="gramStart"/>
      <w:r w:rsidRPr="00FB542E">
        <w:rPr>
          <w:rFonts w:asciiTheme="majorHAnsi" w:hAnsiTheme="majorHAnsi"/>
        </w:rPr>
        <w:t>Fait le</w:t>
      </w:r>
      <w:proofErr w:type="gramEnd"/>
      <w:r w:rsidRPr="00FB542E">
        <w:rPr>
          <w:rFonts w:asciiTheme="majorHAnsi" w:hAnsiTheme="majorHAnsi"/>
        </w:rPr>
        <w:t xml:space="preserve"> [•].</w:t>
      </w:r>
    </w:p>
    <w:p w14:paraId="334BFD1B" w14:textId="578626D9" w:rsidR="00C529AF" w:rsidRPr="00FB542E" w:rsidRDefault="00C529AF">
      <w:pPr>
        <w:rPr>
          <w:rFonts w:asciiTheme="majorHAnsi" w:hAnsiTheme="majorHAnsi"/>
        </w:rPr>
      </w:pPr>
      <w:r w:rsidRPr="00FB542E">
        <w:rPr>
          <w:rFonts w:asciiTheme="majorHAnsi" w:hAnsiTheme="majorHAnsi"/>
        </w:rPr>
        <w:t>En deux (2) exemplaires originaux</w:t>
      </w:r>
    </w:p>
    <w:p w14:paraId="71B9B810" w14:textId="77777777" w:rsidR="00FB542E" w:rsidRDefault="00FB542E">
      <w:pPr>
        <w:rPr>
          <w:rFonts w:asciiTheme="majorHAnsi" w:hAnsiTheme="majorHAnsi"/>
          <w:b/>
          <w:bCs/>
        </w:rPr>
      </w:pPr>
    </w:p>
    <w:p w14:paraId="48594000" w14:textId="07EEDDA5" w:rsidR="00C529AF" w:rsidRPr="00C529AF" w:rsidRDefault="00C529AF">
      <w:pPr>
        <w:rPr>
          <w:rFonts w:asciiTheme="majorHAnsi" w:hAnsiTheme="majorHAnsi"/>
          <w:b/>
          <w:bCs/>
        </w:rPr>
      </w:pPr>
      <w:r w:rsidRPr="00C529AF">
        <w:rPr>
          <w:rFonts w:asciiTheme="majorHAnsi" w:hAnsiTheme="majorHAnsi"/>
          <w:b/>
          <w:bCs/>
        </w:rPr>
        <w:t>Pour le Prestataire</w:t>
      </w:r>
    </w:p>
    <w:p w14:paraId="0E515620" w14:textId="77777777" w:rsidR="00C529AF" w:rsidRPr="00C529AF" w:rsidRDefault="00C529AF">
      <w:pPr>
        <w:rPr>
          <w:rFonts w:asciiTheme="majorHAnsi" w:hAnsiTheme="majorHAnsi"/>
          <w:b/>
          <w:bCs/>
        </w:rPr>
      </w:pPr>
      <w:r w:rsidRPr="00C529AF">
        <w:rPr>
          <w:rFonts w:asciiTheme="majorHAnsi" w:hAnsiTheme="majorHAnsi"/>
          <w:b/>
          <w:bCs/>
        </w:rPr>
        <w:t>Représenté par</w:t>
      </w:r>
    </w:p>
    <w:p w14:paraId="7EE6B6B3" w14:textId="77777777" w:rsidR="00C529AF" w:rsidRPr="00C529AF" w:rsidRDefault="00C529AF">
      <w:pPr>
        <w:rPr>
          <w:rFonts w:asciiTheme="majorHAnsi" w:hAnsiTheme="majorHAnsi"/>
          <w:b/>
          <w:bCs/>
        </w:rPr>
      </w:pPr>
    </w:p>
    <w:p w14:paraId="234B467E" w14:textId="77777777" w:rsidR="00C529AF" w:rsidRPr="00C529AF" w:rsidRDefault="00C529AF">
      <w:pPr>
        <w:rPr>
          <w:rFonts w:asciiTheme="majorHAnsi" w:hAnsiTheme="majorHAnsi"/>
          <w:b/>
          <w:bCs/>
        </w:rPr>
      </w:pPr>
      <w:r w:rsidRPr="00C529AF">
        <w:rPr>
          <w:rFonts w:asciiTheme="majorHAnsi" w:hAnsiTheme="majorHAnsi"/>
          <w:b/>
          <w:bCs/>
        </w:rPr>
        <w:t>Pour le Client</w:t>
      </w:r>
    </w:p>
    <w:p w14:paraId="03125FA5" w14:textId="587D9675" w:rsidR="005420D6" w:rsidRDefault="00C529AF">
      <w:pPr>
        <w:rPr>
          <w:rFonts w:asciiTheme="majorHAnsi" w:hAnsiTheme="majorHAnsi"/>
        </w:rPr>
      </w:pPr>
      <w:r w:rsidRPr="00C529AF">
        <w:rPr>
          <w:rFonts w:asciiTheme="majorHAnsi" w:hAnsiTheme="majorHAnsi"/>
          <w:b/>
          <w:bCs/>
        </w:rPr>
        <w:t>Représenté par</w:t>
      </w:r>
      <w:bookmarkStart w:id="87" w:name="_GoBack"/>
      <w:bookmarkEnd w:id="87"/>
    </w:p>
    <w:sectPr w:rsidR="005420D6" w:rsidSect="002E3EDC">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6FF5F" w14:textId="77777777" w:rsidR="001E25F2" w:rsidRDefault="001E25F2" w:rsidP="006F7466">
      <w:pPr>
        <w:spacing w:after="0" w:line="240" w:lineRule="auto"/>
      </w:pPr>
      <w:r>
        <w:separator/>
      </w:r>
    </w:p>
  </w:endnote>
  <w:endnote w:type="continuationSeparator" w:id="0">
    <w:p w14:paraId="51D503D4" w14:textId="77777777" w:rsidR="001E25F2" w:rsidRDefault="001E25F2" w:rsidP="006F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7195216"/>
      <w:docPartObj>
        <w:docPartGallery w:val="Page Numbers (Bottom of Page)"/>
        <w:docPartUnique/>
      </w:docPartObj>
    </w:sdtPr>
    <w:sdtContent>
      <w:p w14:paraId="5F40DB85" w14:textId="66C1AE9F" w:rsidR="00607A4B" w:rsidRDefault="00607A4B">
        <w:pPr>
          <w:pStyle w:val="Pieddepage"/>
          <w:jc w:val="right"/>
        </w:pPr>
        <w:r>
          <w:fldChar w:fldCharType="begin"/>
        </w:r>
        <w:r>
          <w:instrText>PAGE   \* MERGEFORMAT</w:instrText>
        </w:r>
        <w:r>
          <w:fldChar w:fldCharType="separate"/>
        </w:r>
        <w:r>
          <w:t>2</w:t>
        </w:r>
        <w:r>
          <w:fldChar w:fldCharType="end"/>
        </w:r>
      </w:p>
    </w:sdtContent>
  </w:sdt>
  <w:p w14:paraId="1FEC9729" w14:textId="77777777" w:rsidR="00BF0275" w:rsidRDefault="00BF02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CCF74" w14:textId="77777777" w:rsidR="001E25F2" w:rsidRDefault="001E25F2" w:rsidP="006F7466">
      <w:pPr>
        <w:spacing w:after="0" w:line="240" w:lineRule="auto"/>
      </w:pPr>
      <w:r>
        <w:separator/>
      </w:r>
    </w:p>
  </w:footnote>
  <w:footnote w:type="continuationSeparator" w:id="0">
    <w:p w14:paraId="43A625B0" w14:textId="77777777" w:rsidR="001E25F2" w:rsidRDefault="001E25F2" w:rsidP="006F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A8E7F" w14:textId="089D9AA9" w:rsidR="002165B2" w:rsidRDefault="001E25F2">
    <w:pPr>
      <w:pStyle w:val="En-tte"/>
    </w:pPr>
    <w:ins w:id="88" w:author="Marlair, Tristan GIZ TN" w:date="2020-03-16T19:46:00Z">
      <w:r>
        <w:rPr>
          <w:noProof/>
        </w:rPr>
        <w:pict w14:anchorId="5160C6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798516" o:spid="_x0000_s2053" type="#_x0000_t136" style="position:absolute;margin-left:0;margin-top:0;width:447.65pt;height:191.85pt;rotation:315;z-index:-251655168;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40639" w14:textId="488D0CD2" w:rsidR="002165B2" w:rsidRPr="00BF0275" w:rsidRDefault="001E25F2">
    <w:pPr>
      <w:pStyle w:val="En-tte"/>
      <w:rPr>
        <w:i/>
        <w:iCs/>
      </w:rPr>
    </w:pPr>
    <w:bookmarkStart w:id="89" w:name="_Hlk31803270"/>
    <w:r>
      <w:rPr>
        <w:i/>
        <w:iCs/>
        <w:noProof/>
      </w:rPr>
      <w:pict w14:anchorId="0E0641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798517" o:spid="_x0000_s2054" type="#_x0000_t136" style="position:absolute;margin-left:0;margin-top:0;width:447.65pt;height:191.85pt;rotation:315;z-index:-251653120;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r w:rsidR="002165B2" w:rsidRPr="00BF0275">
      <w:rPr>
        <w:i/>
        <w:iCs/>
      </w:rPr>
      <w:t xml:space="preserve">Version du </w:t>
    </w:r>
    <w:r w:rsidR="00B66BF7" w:rsidRPr="00BF0275">
      <w:rPr>
        <w:i/>
        <w:iCs/>
      </w:rPr>
      <w:t>24 mars 2020</w:t>
    </w:r>
    <w:r w:rsidR="002165B2" w:rsidRPr="00BF0275">
      <w:rPr>
        <w:i/>
        <w:iCs/>
      </w:rPr>
      <w:t xml:space="preserve"> </w:t>
    </w:r>
    <w:bookmarkEnd w:id="8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5F829" w14:textId="226CEC41" w:rsidR="002165B2" w:rsidRDefault="001E25F2">
    <w:pPr>
      <w:pStyle w:val="En-tte"/>
    </w:pPr>
    <w:ins w:id="90" w:author="Marlair, Tristan GIZ TN" w:date="2020-03-16T19:46:00Z">
      <w:r>
        <w:rPr>
          <w:noProof/>
        </w:rPr>
        <w:pict w14:anchorId="662131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798515" o:spid="_x0000_s2052" type="#_x0000_t136" style="position:absolute;margin-left:0;margin-top:0;width:447.65pt;height:191.85pt;rotation:315;z-index:-251657216;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65FF"/>
    <w:multiLevelType w:val="hybridMultilevel"/>
    <w:tmpl w:val="F2A689E6"/>
    <w:lvl w:ilvl="0" w:tplc="832A85FE">
      <w:start w:val="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4E3993"/>
    <w:multiLevelType w:val="hybridMultilevel"/>
    <w:tmpl w:val="DDB858B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09B810CF"/>
    <w:multiLevelType w:val="hybridMultilevel"/>
    <w:tmpl w:val="F0B6F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E217BE"/>
    <w:multiLevelType w:val="hybridMultilevel"/>
    <w:tmpl w:val="10422C2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0DCA2973"/>
    <w:multiLevelType w:val="hybridMultilevel"/>
    <w:tmpl w:val="CD8C24B2"/>
    <w:lvl w:ilvl="0" w:tplc="94287122">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86E46"/>
    <w:multiLevelType w:val="hybridMultilevel"/>
    <w:tmpl w:val="1B0AA65E"/>
    <w:lvl w:ilvl="0" w:tplc="8D94E68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592C95"/>
    <w:multiLevelType w:val="hybridMultilevel"/>
    <w:tmpl w:val="31D878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8505D7"/>
    <w:multiLevelType w:val="hybridMultilevel"/>
    <w:tmpl w:val="5A9C90BC"/>
    <w:lvl w:ilvl="0" w:tplc="4B6CE09C">
      <w:start w:val="2"/>
      <w:numFmt w:val="bullet"/>
      <w:lvlText w:val="-"/>
      <w:lvlJc w:val="left"/>
      <w:pPr>
        <w:ind w:left="720" w:hanging="360"/>
      </w:pPr>
      <w:rPr>
        <w:rFonts w:ascii="Calibri Light" w:eastAsiaTheme="minorHAnsi" w:hAnsi="Calibri Light" w:cs="Calibri Light"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7D2739"/>
    <w:multiLevelType w:val="hybridMultilevel"/>
    <w:tmpl w:val="DAE637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9C6953"/>
    <w:multiLevelType w:val="hybridMultilevel"/>
    <w:tmpl w:val="A600C4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4967AD"/>
    <w:multiLevelType w:val="multilevel"/>
    <w:tmpl w:val="6A662D98"/>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D6759B"/>
    <w:multiLevelType w:val="hybridMultilevel"/>
    <w:tmpl w:val="D6A05F1A"/>
    <w:lvl w:ilvl="0" w:tplc="0520E5F0">
      <w:start w:val="1"/>
      <w:numFmt w:val="decimal"/>
      <w:pStyle w:val="Annexe"/>
      <w:lvlText w:val="Annexe %1"/>
      <w:lvlJc w:val="left"/>
      <w:pPr>
        <w:ind w:left="1353" w:hanging="360"/>
      </w:pPr>
      <w:rPr>
        <w:rFonts w:cs="Times New Roman"/>
        <w:b w:val="0"/>
        <w:bCs w:val="0"/>
        <w:i w:val="0"/>
        <w:iCs w:val="0"/>
        <w:caps w:val="0"/>
        <w:strike w:val="0"/>
        <w:dstrike w:val="0"/>
        <w:vanish w:val="0"/>
        <w:webHidden w:val="0"/>
        <w:color w:val="000000"/>
        <w:spacing w:val="0"/>
        <w:kern w:val="0"/>
        <w:position w:val="0"/>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2947320F"/>
    <w:multiLevelType w:val="hybridMultilevel"/>
    <w:tmpl w:val="3E9AED9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31D15FC4"/>
    <w:multiLevelType w:val="hybridMultilevel"/>
    <w:tmpl w:val="39446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BA3DE8"/>
    <w:multiLevelType w:val="hybridMultilevel"/>
    <w:tmpl w:val="450ADE76"/>
    <w:lvl w:ilvl="0" w:tplc="0F9C2CEC">
      <w:start w:val="2"/>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B14D47"/>
    <w:multiLevelType w:val="hybridMultilevel"/>
    <w:tmpl w:val="C70A5E16"/>
    <w:lvl w:ilvl="0" w:tplc="020E542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B851AE"/>
    <w:multiLevelType w:val="hybridMultilevel"/>
    <w:tmpl w:val="82A6B590"/>
    <w:lvl w:ilvl="0" w:tplc="7136985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B011DB"/>
    <w:multiLevelType w:val="hybridMultilevel"/>
    <w:tmpl w:val="711812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D6A8D"/>
    <w:multiLevelType w:val="multilevel"/>
    <w:tmpl w:val="22D8118C"/>
    <w:lvl w:ilvl="0">
      <w:start w:val="1"/>
      <w:numFmt w:val="decimal"/>
      <w:lvlText w:val="%1."/>
      <w:lvlJc w:val="left"/>
      <w:pPr>
        <w:ind w:left="360" w:hanging="360"/>
      </w:pPr>
      <w:rPr>
        <w:rFonts w:hint="default"/>
      </w:rPr>
    </w:lvl>
    <w:lvl w:ilvl="1">
      <w:start w:val="1"/>
      <w:numFmt w:val="decimal"/>
      <w:lvlRestart w:val="0"/>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C21AFC"/>
    <w:multiLevelType w:val="hybridMultilevel"/>
    <w:tmpl w:val="C16834B4"/>
    <w:lvl w:ilvl="0" w:tplc="71369854">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BA4428"/>
    <w:multiLevelType w:val="hybridMultilevel"/>
    <w:tmpl w:val="0AD29FDE"/>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1" w15:restartNumberingAfterBreak="0">
    <w:nsid w:val="44356B01"/>
    <w:multiLevelType w:val="hybridMultilevel"/>
    <w:tmpl w:val="D63C56F2"/>
    <w:lvl w:ilvl="0" w:tplc="0F126F2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A63AEF"/>
    <w:multiLevelType w:val="hybridMultilevel"/>
    <w:tmpl w:val="513E178C"/>
    <w:lvl w:ilvl="0" w:tplc="4E16340A">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61A2595"/>
    <w:multiLevelType w:val="hybridMultilevel"/>
    <w:tmpl w:val="DDBC1BDE"/>
    <w:lvl w:ilvl="0" w:tplc="08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8DB455F"/>
    <w:multiLevelType w:val="hybridMultilevel"/>
    <w:tmpl w:val="2EF4D52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5" w15:restartNumberingAfterBreak="0">
    <w:nsid w:val="4C0177D5"/>
    <w:multiLevelType w:val="hybridMultilevel"/>
    <w:tmpl w:val="D5E2EAE4"/>
    <w:lvl w:ilvl="0" w:tplc="0F9C2CEC">
      <w:start w:val="2"/>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E57DCE"/>
    <w:multiLevelType w:val="hybridMultilevel"/>
    <w:tmpl w:val="2520A01E"/>
    <w:lvl w:ilvl="0" w:tplc="DB1E8C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8B0261"/>
    <w:multiLevelType w:val="hybridMultilevel"/>
    <w:tmpl w:val="FDDC64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8" w15:restartNumberingAfterBreak="0">
    <w:nsid w:val="52FA7718"/>
    <w:multiLevelType w:val="multilevel"/>
    <w:tmpl w:val="EF0AD0B6"/>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6B22D05"/>
    <w:multiLevelType w:val="hybridMultilevel"/>
    <w:tmpl w:val="857C4A7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0" w15:restartNumberingAfterBreak="0">
    <w:nsid w:val="5B715543"/>
    <w:multiLevelType w:val="hybridMultilevel"/>
    <w:tmpl w:val="5B1E27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D64532"/>
    <w:multiLevelType w:val="hybridMultilevel"/>
    <w:tmpl w:val="BFD03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8C57F4"/>
    <w:multiLevelType w:val="hybridMultilevel"/>
    <w:tmpl w:val="D414A08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3" w15:restartNumberingAfterBreak="0">
    <w:nsid w:val="63D07689"/>
    <w:multiLevelType w:val="hybridMultilevel"/>
    <w:tmpl w:val="7FF0B5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4" w15:restartNumberingAfterBreak="0">
    <w:nsid w:val="685D1206"/>
    <w:multiLevelType w:val="hybridMultilevel"/>
    <w:tmpl w:val="54EAEFF4"/>
    <w:lvl w:ilvl="0" w:tplc="17DCBFC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745783"/>
    <w:multiLevelType w:val="hybridMultilevel"/>
    <w:tmpl w:val="EFD663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FE0DDF"/>
    <w:multiLevelType w:val="hybridMultilevel"/>
    <w:tmpl w:val="CB78612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7" w15:restartNumberingAfterBreak="0">
    <w:nsid w:val="71F46478"/>
    <w:multiLevelType w:val="hybridMultilevel"/>
    <w:tmpl w:val="D9485F02"/>
    <w:lvl w:ilvl="0" w:tplc="49EA057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662673B"/>
    <w:multiLevelType w:val="hybridMultilevel"/>
    <w:tmpl w:val="15E65810"/>
    <w:lvl w:ilvl="0" w:tplc="57526398">
      <w:numFmt w:val="bullet"/>
      <w:lvlText w:val="-"/>
      <w:lvlJc w:val="left"/>
      <w:pPr>
        <w:tabs>
          <w:tab w:val="num" w:pos="360"/>
        </w:tabs>
        <w:ind w:left="360" w:hanging="360"/>
      </w:pPr>
      <w:rPr>
        <w:rFonts w:ascii="Arial" w:eastAsia="Times New Roman" w:hAnsi="Arial" w:cs="Arial" w:hint="default"/>
      </w:rPr>
    </w:lvl>
    <w:lvl w:ilvl="1" w:tplc="040C0019">
      <w:start w:val="1"/>
      <w:numFmt w:val="bullet"/>
      <w:lvlText w:val="o"/>
      <w:lvlJc w:val="left"/>
      <w:pPr>
        <w:tabs>
          <w:tab w:val="num" w:pos="0"/>
        </w:tabs>
        <w:ind w:left="0" w:hanging="360"/>
      </w:pPr>
      <w:rPr>
        <w:rFonts w:ascii="Courier New" w:hAnsi="Courier New" w:cs="Courier New" w:hint="default"/>
      </w:rPr>
    </w:lvl>
    <w:lvl w:ilvl="2" w:tplc="040C001B">
      <w:start w:val="1"/>
      <w:numFmt w:val="bullet"/>
      <w:lvlText w:val=""/>
      <w:lvlJc w:val="left"/>
      <w:pPr>
        <w:tabs>
          <w:tab w:val="num" w:pos="720"/>
        </w:tabs>
        <w:ind w:left="720" w:hanging="360"/>
      </w:pPr>
      <w:rPr>
        <w:rFonts w:ascii="Wingdings" w:hAnsi="Wingdings" w:hint="default"/>
      </w:rPr>
    </w:lvl>
    <w:lvl w:ilvl="3" w:tplc="040C000F">
      <w:start w:val="1"/>
      <w:numFmt w:val="bullet"/>
      <w:lvlText w:val=""/>
      <w:lvlJc w:val="left"/>
      <w:pPr>
        <w:tabs>
          <w:tab w:val="num" w:pos="360"/>
        </w:tabs>
        <w:ind w:left="360" w:hanging="360"/>
      </w:pPr>
      <w:rPr>
        <w:rFonts w:ascii="Symbol" w:hAnsi="Symbol" w:hint="default"/>
      </w:rPr>
    </w:lvl>
    <w:lvl w:ilvl="4" w:tplc="040C0019" w:tentative="1">
      <w:start w:val="1"/>
      <w:numFmt w:val="bullet"/>
      <w:lvlText w:val="o"/>
      <w:lvlJc w:val="left"/>
      <w:pPr>
        <w:tabs>
          <w:tab w:val="num" w:pos="2160"/>
        </w:tabs>
        <w:ind w:left="2160" w:hanging="360"/>
      </w:pPr>
      <w:rPr>
        <w:rFonts w:ascii="Courier New" w:hAnsi="Courier New" w:cs="Courier New" w:hint="default"/>
      </w:rPr>
    </w:lvl>
    <w:lvl w:ilvl="5" w:tplc="040C001B" w:tentative="1">
      <w:start w:val="1"/>
      <w:numFmt w:val="bullet"/>
      <w:lvlText w:val=""/>
      <w:lvlJc w:val="left"/>
      <w:pPr>
        <w:tabs>
          <w:tab w:val="num" w:pos="2880"/>
        </w:tabs>
        <w:ind w:left="2880" w:hanging="360"/>
      </w:pPr>
      <w:rPr>
        <w:rFonts w:ascii="Wingdings" w:hAnsi="Wingdings" w:hint="default"/>
      </w:rPr>
    </w:lvl>
    <w:lvl w:ilvl="6" w:tplc="040C000F" w:tentative="1">
      <w:start w:val="1"/>
      <w:numFmt w:val="bullet"/>
      <w:lvlText w:val=""/>
      <w:lvlJc w:val="left"/>
      <w:pPr>
        <w:tabs>
          <w:tab w:val="num" w:pos="3600"/>
        </w:tabs>
        <w:ind w:left="3600" w:hanging="360"/>
      </w:pPr>
      <w:rPr>
        <w:rFonts w:ascii="Symbol" w:hAnsi="Symbol" w:hint="default"/>
      </w:rPr>
    </w:lvl>
    <w:lvl w:ilvl="7" w:tplc="040C0019" w:tentative="1">
      <w:start w:val="1"/>
      <w:numFmt w:val="bullet"/>
      <w:lvlText w:val="o"/>
      <w:lvlJc w:val="left"/>
      <w:pPr>
        <w:tabs>
          <w:tab w:val="num" w:pos="4320"/>
        </w:tabs>
        <w:ind w:left="4320" w:hanging="360"/>
      </w:pPr>
      <w:rPr>
        <w:rFonts w:ascii="Courier New" w:hAnsi="Courier New" w:cs="Courier New" w:hint="default"/>
      </w:rPr>
    </w:lvl>
    <w:lvl w:ilvl="8" w:tplc="040C001B" w:tentative="1">
      <w:start w:val="1"/>
      <w:numFmt w:val="bullet"/>
      <w:lvlText w:val=""/>
      <w:lvlJc w:val="left"/>
      <w:pPr>
        <w:tabs>
          <w:tab w:val="num" w:pos="5040"/>
        </w:tabs>
        <w:ind w:left="5040" w:hanging="360"/>
      </w:pPr>
      <w:rPr>
        <w:rFonts w:ascii="Wingdings" w:hAnsi="Wingdings" w:hint="default"/>
      </w:rPr>
    </w:lvl>
  </w:abstractNum>
  <w:abstractNum w:abstractNumId="39" w15:restartNumberingAfterBreak="0">
    <w:nsid w:val="7B180EDB"/>
    <w:multiLevelType w:val="hybridMultilevel"/>
    <w:tmpl w:val="2DC67406"/>
    <w:lvl w:ilvl="0" w:tplc="0F9C2CEC">
      <w:start w:val="2"/>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856057"/>
    <w:multiLevelType w:val="hybridMultilevel"/>
    <w:tmpl w:val="7074B62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1" w15:restartNumberingAfterBreak="0">
    <w:nsid w:val="7E793EA6"/>
    <w:multiLevelType w:val="hybridMultilevel"/>
    <w:tmpl w:val="483EF95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2" w15:restartNumberingAfterBreak="0">
    <w:nsid w:val="7EF0060B"/>
    <w:multiLevelType w:val="hybridMultilevel"/>
    <w:tmpl w:val="08203812"/>
    <w:lvl w:ilvl="0" w:tplc="2000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5"/>
  </w:num>
  <w:num w:numId="2">
    <w:abstractNumId w:val="10"/>
  </w:num>
  <w:num w:numId="3">
    <w:abstractNumId w:val="28"/>
  </w:num>
  <w:num w:numId="4">
    <w:abstractNumId w:val="18"/>
  </w:num>
  <w:num w:numId="5">
    <w:abstractNumId w:val="19"/>
  </w:num>
  <w:num w:numId="6">
    <w:abstractNumId w:val="17"/>
  </w:num>
  <w:num w:numId="7">
    <w:abstractNumId w:val="16"/>
  </w:num>
  <w:num w:numId="8">
    <w:abstractNumId w:val="4"/>
  </w:num>
  <w:num w:numId="9">
    <w:abstractNumId w:val="14"/>
  </w:num>
  <w:num w:numId="10">
    <w:abstractNumId w:val="31"/>
  </w:num>
  <w:num w:numId="11">
    <w:abstractNumId w:val="35"/>
  </w:num>
  <w:num w:numId="12">
    <w:abstractNumId w:val="39"/>
  </w:num>
  <w:num w:numId="13">
    <w:abstractNumId w:val="9"/>
  </w:num>
  <w:num w:numId="14">
    <w:abstractNumId w:val="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33"/>
  </w:num>
  <w:num w:numId="18">
    <w:abstractNumId w:val="24"/>
  </w:num>
  <w:num w:numId="19">
    <w:abstractNumId w:val="1"/>
  </w:num>
  <w:num w:numId="20">
    <w:abstractNumId w:val="3"/>
  </w:num>
  <w:num w:numId="21">
    <w:abstractNumId w:val="29"/>
  </w:num>
  <w:num w:numId="22">
    <w:abstractNumId w:val="40"/>
  </w:num>
  <w:num w:numId="23">
    <w:abstractNumId w:val="36"/>
  </w:num>
  <w:num w:numId="24">
    <w:abstractNumId w:val="41"/>
  </w:num>
  <w:num w:numId="25">
    <w:abstractNumId w:val="23"/>
  </w:num>
  <w:num w:numId="26">
    <w:abstractNumId w:val="32"/>
  </w:num>
  <w:num w:numId="27">
    <w:abstractNumId w:val="12"/>
  </w:num>
  <w:num w:numId="28">
    <w:abstractNumId w:val="34"/>
  </w:num>
  <w:num w:numId="29">
    <w:abstractNumId w:val="21"/>
  </w:num>
  <w:num w:numId="30">
    <w:abstractNumId w:val="5"/>
  </w:num>
  <w:num w:numId="31">
    <w:abstractNumId w:val="26"/>
  </w:num>
  <w:num w:numId="32">
    <w:abstractNumId w:val="0"/>
  </w:num>
  <w:num w:numId="33">
    <w:abstractNumId w:val="7"/>
  </w:num>
  <w:num w:numId="34">
    <w:abstractNumId w:val="11"/>
  </w:num>
  <w:num w:numId="35">
    <w:abstractNumId w:val="20"/>
  </w:num>
  <w:num w:numId="36">
    <w:abstractNumId w:val="38"/>
  </w:num>
  <w:num w:numId="37">
    <w:abstractNumId w:val="22"/>
  </w:num>
  <w:num w:numId="38">
    <w:abstractNumId w:val="15"/>
  </w:num>
  <w:num w:numId="39">
    <w:abstractNumId w:val="30"/>
  </w:num>
  <w:num w:numId="40">
    <w:abstractNumId w:val="2"/>
  </w:num>
  <w:num w:numId="41">
    <w:abstractNumId w:val="13"/>
  </w:num>
  <w:num w:numId="42">
    <w:abstractNumId w:val="8"/>
  </w:num>
  <w:num w:numId="43">
    <w:abstractNumId w:val="37"/>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lair, Tristan GIZ TN">
    <w15:presenceInfo w15:providerId="AD" w15:userId="S::tristan.marlair@giz.de::6cfed339-9037-4a83-a091-63ea1c8ed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D0"/>
    <w:rsid w:val="000072CD"/>
    <w:rsid w:val="000113EF"/>
    <w:rsid w:val="00011556"/>
    <w:rsid w:val="0001196E"/>
    <w:rsid w:val="00012153"/>
    <w:rsid w:val="00013E4B"/>
    <w:rsid w:val="000141B1"/>
    <w:rsid w:val="00017E06"/>
    <w:rsid w:val="00027BE4"/>
    <w:rsid w:val="000420E6"/>
    <w:rsid w:val="0004261D"/>
    <w:rsid w:val="00042ECB"/>
    <w:rsid w:val="00045F61"/>
    <w:rsid w:val="00046207"/>
    <w:rsid w:val="0005052E"/>
    <w:rsid w:val="000528AA"/>
    <w:rsid w:val="000664B9"/>
    <w:rsid w:val="00072CF6"/>
    <w:rsid w:val="000807E1"/>
    <w:rsid w:val="0008291D"/>
    <w:rsid w:val="000833F8"/>
    <w:rsid w:val="000849E9"/>
    <w:rsid w:val="00097F09"/>
    <w:rsid w:val="000A1321"/>
    <w:rsid w:val="000A14F0"/>
    <w:rsid w:val="000A45A4"/>
    <w:rsid w:val="000B653C"/>
    <w:rsid w:val="000C456F"/>
    <w:rsid w:val="000D27ED"/>
    <w:rsid w:val="000E257B"/>
    <w:rsid w:val="000E2A45"/>
    <w:rsid w:val="0011628F"/>
    <w:rsid w:val="001222BA"/>
    <w:rsid w:val="001235DA"/>
    <w:rsid w:val="00124FC8"/>
    <w:rsid w:val="00130D4F"/>
    <w:rsid w:val="00131C06"/>
    <w:rsid w:val="00135BA1"/>
    <w:rsid w:val="00141BDE"/>
    <w:rsid w:val="001438D1"/>
    <w:rsid w:val="001603A1"/>
    <w:rsid w:val="0016151C"/>
    <w:rsid w:val="00177D09"/>
    <w:rsid w:val="00186C22"/>
    <w:rsid w:val="0019166C"/>
    <w:rsid w:val="00195D06"/>
    <w:rsid w:val="001B005B"/>
    <w:rsid w:val="001C1AEB"/>
    <w:rsid w:val="001D49CE"/>
    <w:rsid w:val="001E01DE"/>
    <w:rsid w:val="001E1DD8"/>
    <w:rsid w:val="001E25F2"/>
    <w:rsid w:val="001E76E4"/>
    <w:rsid w:val="001F0645"/>
    <w:rsid w:val="001F7549"/>
    <w:rsid w:val="002037BC"/>
    <w:rsid w:val="002114AD"/>
    <w:rsid w:val="00212E5E"/>
    <w:rsid w:val="0021565F"/>
    <w:rsid w:val="002165B2"/>
    <w:rsid w:val="00250A41"/>
    <w:rsid w:val="00257568"/>
    <w:rsid w:val="00260963"/>
    <w:rsid w:val="0026118C"/>
    <w:rsid w:val="002629C4"/>
    <w:rsid w:val="00267E15"/>
    <w:rsid w:val="00275309"/>
    <w:rsid w:val="00282C7C"/>
    <w:rsid w:val="002832B5"/>
    <w:rsid w:val="00297872"/>
    <w:rsid w:val="002A241E"/>
    <w:rsid w:val="002A2D5F"/>
    <w:rsid w:val="002A3157"/>
    <w:rsid w:val="002B1A44"/>
    <w:rsid w:val="002B2FF4"/>
    <w:rsid w:val="002C670C"/>
    <w:rsid w:val="002D7762"/>
    <w:rsid w:val="002E3689"/>
    <w:rsid w:val="002E3EDC"/>
    <w:rsid w:val="002F00CB"/>
    <w:rsid w:val="002F2179"/>
    <w:rsid w:val="00300FBA"/>
    <w:rsid w:val="00306741"/>
    <w:rsid w:val="00306C17"/>
    <w:rsid w:val="003170A2"/>
    <w:rsid w:val="003203E6"/>
    <w:rsid w:val="003240E0"/>
    <w:rsid w:val="00325224"/>
    <w:rsid w:val="003265BD"/>
    <w:rsid w:val="003362AE"/>
    <w:rsid w:val="00346AA3"/>
    <w:rsid w:val="0034731D"/>
    <w:rsid w:val="003514AC"/>
    <w:rsid w:val="003573E8"/>
    <w:rsid w:val="00362A73"/>
    <w:rsid w:val="00363FF8"/>
    <w:rsid w:val="00364CA0"/>
    <w:rsid w:val="00372CBB"/>
    <w:rsid w:val="00384CA4"/>
    <w:rsid w:val="00386FB4"/>
    <w:rsid w:val="003A48D3"/>
    <w:rsid w:val="003A6604"/>
    <w:rsid w:val="003B5DD0"/>
    <w:rsid w:val="003C159C"/>
    <w:rsid w:val="003C293B"/>
    <w:rsid w:val="003D2B06"/>
    <w:rsid w:val="003D7475"/>
    <w:rsid w:val="003F3325"/>
    <w:rsid w:val="003F3D94"/>
    <w:rsid w:val="003F5FCC"/>
    <w:rsid w:val="003F69EE"/>
    <w:rsid w:val="00400F25"/>
    <w:rsid w:val="00403DFA"/>
    <w:rsid w:val="00406538"/>
    <w:rsid w:val="00416763"/>
    <w:rsid w:val="0043365A"/>
    <w:rsid w:val="00446B58"/>
    <w:rsid w:val="004526A3"/>
    <w:rsid w:val="00452814"/>
    <w:rsid w:val="004569D6"/>
    <w:rsid w:val="00461F6A"/>
    <w:rsid w:val="0047124F"/>
    <w:rsid w:val="00472172"/>
    <w:rsid w:val="00475762"/>
    <w:rsid w:val="00475EA0"/>
    <w:rsid w:val="0048139B"/>
    <w:rsid w:val="00482ED6"/>
    <w:rsid w:val="0048325D"/>
    <w:rsid w:val="004858F6"/>
    <w:rsid w:val="004929D8"/>
    <w:rsid w:val="004A09B4"/>
    <w:rsid w:val="004B4C4E"/>
    <w:rsid w:val="004B64EC"/>
    <w:rsid w:val="004B71F3"/>
    <w:rsid w:val="004B7605"/>
    <w:rsid w:val="004C177C"/>
    <w:rsid w:val="004C3E6A"/>
    <w:rsid w:val="004D4A13"/>
    <w:rsid w:val="004E29DA"/>
    <w:rsid w:val="004E2D94"/>
    <w:rsid w:val="004E4456"/>
    <w:rsid w:val="004E4862"/>
    <w:rsid w:val="004E7654"/>
    <w:rsid w:val="004F26CC"/>
    <w:rsid w:val="004F3E0E"/>
    <w:rsid w:val="004F656C"/>
    <w:rsid w:val="00510F3E"/>
    <w:rsid w:val="005167D6"/>
    <w:rsid w:val="005234D3"/>
    <w:rsid w:val="00525AE3"/>
    <w:rsid w:val="0053383C"/>
    <w:rsid w:val="005343A5"/>
    <w:rsid w:val="00535516"/>
    <w:rsid w:val="00536CC2"/>
    <w:rsid w:val="005420D6"/>
    <w:rsid w:val="005437A3"/>
    <w:rsid w:val="0054502D"/>
    <w:rsid w:val="00551EFE"/>
    <w:rsid w:val="00552335"/>
    <w:rsid w:val="00557F04"/>
    <w:rsid w:val="0056015D"/>
    <w:rsid w:val="005607F2"/>
    <w:rsid w:val="005619A1"/>
    <w:rsid w:val="00566A43"/>
    <w:rsid w:val="00566FED"/>
    <w:rsid w:val="00574B58"/>
    <w:rsid w:val="00575F0A"/>
    <w:rsid w:val="00576E5E"/>
    <w:rsid w:val="00577627"/>
    <w:rsid w:val="00597E9B"/>
    <w:rsid w:val="005A2A4D"/>
    <w:rsid w:val="005A40D9"/>
    <w:rsid w:val="005A4C30"/>
    <w:rsid w:val="005A509E"/>
    <w:rsid w:val="005B1323"/>
    <w:rsid w:val="005B4857"/>
    <w:rsid w:val="005B75DF"/>
    <w:rsid w:val="005C1D30"/>
    <w:rsid w:val="005D1316"/>
    <w:rsid w:val="005D2519"/>
    <w:rsid w:val="005D4577"/>
    <w:rsid w:val="005E0E37"/>
    <w:rsid w:val="005E0EE8"/>
    <w:rsid w:val="005E2101"/>
    <w:rsid w:val="005E6606"/>
    <w:rsid w:val="005E6A8D"/>
    <w:rsid w:val="005F2E7C"/>
    <w:rsid w:val="00602180"/>
    <w:rsid w:val="00603E97"/>
    <w:rsid w:val="00604C26"/>
    <w:rsid w:val="00607A4B"/>
    <w:rsid w:val="00607B76"/>
    <w:rsid w:val="00611A40"/>
    <w:rsid w:val="00616814"/>
    <w:rsid w:val="006206C6"/>
    <w:rsid w:val="00623E14"/>
    <w:rsid w:val="006320C3"/>
    <w:rsid w:val="006321B3"/>
    <w:rsid w:val="00634CAC"/>
    <w:rsid w:val="00637939"/>
    <w:rsid w:val="00640756"/>
    <w:rsid w:val="00641C8F"/>
    <w:rsid w:val="00647244"/>
    <w:rsid w:val="0065100A"/>
    <w:rsid w:val="00652A56"/>
    <w:rsid w:val="00654CDF"/>
    <w:rsid w:val="00661196"/>
    <w:rsid w:val="006641AA"/>
    <w:rsid w:val="006754D1"/>
    <w:rsid w:val="006757B9"/>
    <w:rsid w:val="0068048B"/>
    <w:rsid w:val="0068443C"/>
    <w:rsid w:val="0068648A"/>
    <w:rsid w:val="0069472F"/>
    <w:rsid w:val="006A415E"/>
    <w:rsid w:val="006B65E9"/>
    <w:rsid w:val="006B72B2"/>
    <w:rsid w:val="006C355B"/>
    <w:rsid w:val="006C7900"/>
    <w:rsid w:val="006D33A0"/>
    <w:rsid w:val="006D6498"/>
    <w:rsid w:val="006E2802"/>
    <w:rsid w:val="006F14D9"/>
    <w:rsid w:val="006F1F33"/>
    <w:rsid w:val="006F7466"/>
    <w:rsid w:val="0070283C"/>
    <w:rsid w:val="00717390"/>
    <w:rsid w:val="0072078E"/>
    <w:rsid w:val="00723457"/>
    <w:rsid w:val="007240AC"/>
    <w:rsid w:val="0073302B"/>
    <w:rsid w:val="00733D84"/>
    <w:rsid w:val="00735000"/>
    <w:rsid w:val="00740363"/>
    <w:rsid w:val="00743EAF"/>
    <w:rsid w:val="0074456E"/>
    <w:rsid w:val="00754CD2"/>
    <w:rsid w:val="00760CF5"/>
    <w:rsid w:val="007645E1"/>
    <w:rsid w:val="00765FCE"/>
    <w:rsid w:val="00777977"/>
    <w:rsid w:val="00785BE3"/>
    <w:rsid w:val="00787E7B"/>
    <w:rsid w:val="00792B7E"/>
    <w:rsid w:val="00794D6A"/>
    <w:rsid w:val="0079766D"/>
    <w:rsid w:val="007A4FEA"/>
    <w:rsid w:val="007A65D9"/>
    <w:rsid w:val="007A67E3"/>
    <w:rsid w:val="007A6ABF"/>
    <w:rsid w:val="007A730E"/>
    <w:rsid w:val="007B4410"/>
    <w:rsid w:val="007B4B58"/>
    <w:rsid w:val="007B5544"/>
    <w:rsid w:val="007D336D"/>
    <w:rsid w:val="007D72EB"/>
    <w:rsid w:val="007E071E"/>
    <w:rsid w:val="007E098B"/>
    <w:rsid w:val="007F0C80"/>
    <w:rsid w:val="007F21A7"/>
    <w:rsid w:val="007F66B4"/>
    <w:rsid w:val="008052B1"/>
    <w:rsid w:val="008064E0"/>
    <w:rsid w:val="00815546"/>
    <w:rsid w:val="00817B03"/>
    <w:rsid w:val="008216F4"/>
    <w:rsid w:val="008311A2"/>
    <w:rsid w:val="00834E26"/>
    <w:rsid w:val="00836EFA"/>
    <w:rsid w:val="00837B4C"/>
    <w:rsid w:val="00841FF2"/>
    <w:rsid w:val="00846780"/>
    <w:rsid w:val="00850903"/>
    <w:rsid w:val="00853A89"/>
    <w:rsid w:val="00862A33"/>
    <w:rsid w:val="008761F9"/>
    <w:rsid w:val="00880B41"/>
    <w:rsid w:val="00880D6A"/>
    <w:rsid w:val="008839B1"/>
    <w:rsid w:val="008841FC"/>
    <w:rsid w:val="00893E56"/>
    <w:rsid w:val="0089409D"/>
    <w:rsid w:val="00894DA2"/>
    <w:rsid w:val="00897C20"/>
    <w:rsid w:val="008A2E27"/>
    <w:rsid w:val="008A6CE3"/>
    <w:rsid w:val="008B1674"/>
    <w:rsid w:val="008C4F0D"/>
    <w:rsid w:val="008D3CA7"/>
    <w:rsid w:val="008E10C9"/>
    <w:rsid w:val="008E17FD"/>
    <w:rsid w:val="008E23D5"/>
    <w:rsid w:val="008E3154"/>
    <w:rsid w:val="008E4757"/>
    <w:rsid w:val="008E7AD0"/>
    <w:rsid w:val="008F24CC"/>
    <w:rsid w:val="009068D2"/>
    <w:rsid w:val="00915196"/>
    <w:rsid w:val="00915218"/>
    <w:rsid w:val="009158A0"/>
    <w:rsid w:val="0091658D"/>
    <w:rsid w:val="009203BC"/>
    <w:rsid w:val="00922F40"/>
    <w:rsid w:val="00935455"/>
    <w:rsid w:val="00943798"/>
    <w:rsid w:val="00955368"/>
    <w:rsid w:val="009614B8"/>
    <w:rsid w:val="009646D4"/>
    <w:rsid w:val="00966697"/>
    <w:rsid w:val="0097386B"/>
    <w:rsid w:val="009769E6"/>
    <w:rsid w:val="00983F9B"/>
    <w:rsid w:val="00985B59"/>
    <w:rsid w:val="00986797"/>
    <w:rsid w:val="00986861"/>
    <w:rsid w:val="00987AF3"/>
    <w:rsid w:val="00991390"/>
    <w:rsid w:val="009A4CF8"/>
    <w:rsid w:val="009B60E2"/>
    <w:rsid w:val="009C0A0F"/>
    <w:rsid w:val="009C233A"/>
    <w:rsid w:val="009C4F1E"/>
    <w:rsid w:val="009D0E2E"/>
    <w:rsid w:val="009D1A4C"/>
    <w:rsid w:val="009D1AEA"/>
    <w:rsid w:val="009D6E97"/>
    <w:rsid w:val="009E6553"/>
    <w:rsid w:val="009F1147"/>
    <w:rsid w:val="00A0537D"/>
    <w:rsid w:val="00A10CAA"/>
    <w:rsid w:val="00A14B5B"/>
    <w:rsid w:val="00A2383B"/>
    <w:rsid w:val="00A409D8"/>
    <w:rsid w:val="00A46FDC"/>
    <w:rsid w:val="00A50E3F"/>
    <w:rsid w:val="00A536CD"/>
    <w:rsid w:val="00A55B71"/>
    <w:rsid w:val="00A60221"/>
    <w:rsid w:val="00A606A5"/>
    <w:rsid w:val="00A61467"/>
    <w:rsid w:val="00A7009B"/>
    <w:rsid w:val="00A7058A"/>
    <w:rsid w:val="00A72221"/>
    <w:rsid w:val="00A743E4"/>
    <w:rsid w:val="00A8146B"/>
    <w:rsid w:val="00A879B7"/>
    <w:rsid w:val="00A92E1B"/>
    <w:rsid w:val="00A9477C"/>
    <w:rsid w:val="00A954ED"/>
    <w:rsid w:val="00AA01AC"/>
    <w:rsid w:val="00AA76EE"/>
    <w:rsid w:val="00AA79B6"/>
    <w:rsid w:val="00AB0635"/>
    <w:rsid w:val="00AB1666"/>
    <w:rsid w:val="00AB52E2"/>
    <w:rsid w:val="00AC349D"/>
    <w:rsid w:val="00AC3F63"/>
    <w:rsid w:val="00AC5B3D"/>
    <w:rsid w:val="00AD0F7A"/>
    <w:rsid w:val="00AD2F9C"/>
    <w:rsid w:val="00AE10E9"/>
    <w:rsid w:val="00AE6661"/>
    <w:rsid w:val="00B01272"/>
    <w:rsid w:val="00B01387"/>
    <w:rsid w:val="00B02A53"/>
    <w:rsid w:val="00B04656"/>
    <w:rsid w:val="00B3246D"/>
    <w:rsid w:val="00B333E2"/>
    <w:rsid w:val="00B3703F"/>
    <w:rsid w:val="00B45CA1"/>
    <w:rsid w:val="00B508DC"/>
    <w:rsid w:val="00B509B9"/>
    <w:rsid w:val="00B53E2C"/>
    <w:rsid w:val="00B547ED"/>
    <w:rsid w:val="00B55D8A"/>
    <w:rsid w:val="00B56F02"/>
    <w:rsid w:val="00B64D05"/>
    <w:rsid w:val="00B66BF7"/>
    <w:rsid w:val="00B75838"/>
    <w:rsid w:val="00B7770C"/>
    <w:rsid w:val="00B81A95"/>
    <w:rsid w:val="00B82ECA"/>
    <w:rsid w:val="00BA255C"/>
    <w:rsid w:val="00BA2FD5"/>
    <w:rsid w:val="00BA34EB"/>
    <w:rsid w:val="00BA4D88"/>
    <w:rsid w:val="00BB027A"/>
    <w:rsid w:val="00BB5BFF"/>
    <w:rsid w:val="00BB6034"/>
    <w:rsid w:val="00BB6288"/>
    <w:rsid w:val="00BC2D23"/>
    <w:rsid w:val="00BD1ECE"/>
    <w:rsid w:val="00BD4F77"/>
    <w:rsid w:val="00BD6BB2"/>
    <w:rsid w:val="00BE4C87"/>
    <w:rsid w:val="00BE4EDD"/>
    <w:rsid w:val="00BF0275"/>
    <w:rsid w:val="00BF21F7"/>
    <w:rsid w:val="00C10A15"/>
    <w:rsid w:val="00C10C77"/>
    <w:rsid w:val="00C1518D"/>
    <w:rsid w:val="00C303F4"/>
    <w:rsid w:val="00C311C8"/>
    <w:rsid w:val="00C32325"/>
    <w:rsid w:val="00C34001"/>
    <w:rsid w:val="00C364A6"/>
    <w:rsid w:val="00C42985"/>
    <w:rsid w:val="00C42F57"/>
    <w:rsid w:val="00C444E6"/>
    <w:rsid w:val="00C529AF"/>
    <w:rsid w:val="00C55265"/>
    <w:rsid w:val="00C654A0"/>
    <w:rsid w:val="00C7455F"/>
    <w:rsid w:val="00C761C0"/>
    <w:rsid w:val="00C77AC2"/>
    <w:rsid w:val="00C8248B"/>
    <w:rsid w:val="00C90E89"/>
    <w:rsid w:val="00CA0CE1"/>
    <w:rsid w:val="00CA7267"/>
    <w:rsid w:val="00CC2747"/>
    <w:rsid w:val="00CC2C81"/>
    <w:rsid w:val="00CD1EAC"/>
    <w:rsid w:val="00CD2E16"/>
    <w:rsid w:val="00CD32BF"/>
    <w:rsid w:val="00CD4148"/>
    <w:rsid w:val="00CE3A9C"/>
    <w:rsid w:val="00CF4BA2"/>
    <w:rsid w:val="00CF73BE"/>
    <w:rsid w:val="00D04F16"/>
    <w:rsid w:val="00D066A0"/>
    <w:rsid w:val="00D102C7"/>
    <w:rsid w:val="00D11631"/>
    <w:rsid w:val="00D13A4B"/>
    <w:rsid w:val="00D14552"/>
    <w:rsid w:val="00D20B0A"/>
    <w:rsid w:val="00D23DB3"/>
    <w:rsid w:val="00D2418E"/>
    <w:rsid w:val="00D44337"/>
    <w:rsid w:val="00D456B2"/>
    <w:rsid w:val="00D464BB"/>
    <w:rsid w:val="00D57A26"/>
    <w:rsid w:val="00D60607"/>
    <w:rsid w:val="00D6456D"/>
    <w:rsid w:val="00D66BA0"/>
    <w:rsid w:val="00D67ED5"/>
    <w:rsid w:val="00D75906"/>
    <w:rsid w:val="00D92817"/>
    <w:rsid w:val="00D978F6"/>
    <w:rsid w:val="00DA71E8"/>
    <w:rsid w:val="00DC16CF"/>
    <w:rsid w:val="00DD1370"/>
    <w:rsid w:val="00DD3A0F"/>
    <w:rsid w:val="00DD6149"/>
    <w:rsid w:val="00DE2ED3"/>
    <w:rsid w:val="00DE37D7"/>
    <w:rsid w:val="00DE6595"/>
    <w:rsid w:val="00DF1473"/>
    <w:rsid w:val="00DF7E90"/>
    <w:rsid w:val="00E00655"/>
    <w:rsid w:val="00E013F9"/>
    <w:rsid w:val="00E05C0E"/>
    <w:rsid w:val="00E06643"/>
    <w:rsid w:val="00E06AAD"/>
    <w:rsid w:val="00E07455"/>
    <w:rsid w:val="00E07E27"/>
    <w:rsid w:val="00E10C64"/>
    <w:rsid w:val="00E12E7A"/>
    <w:rsid w:val="00E14DA9"/>
    <w:rsid w:val="00E267B6"/>
    <w:rsid w:val="00E275B3"/>
    <w:rsid w:val="00E32E8C"/>
    <w:rsid w:val="00E3693A"/>
    <w:rsid w:val="00E5277E"/>
    <w:rsid w:val="00E53905"/>
    <w:rsid w:val="00E56DB6"/>
    <w:rsid w:val="00E6584A"/>
    <w:rsid w:val="00E702B0"/>
    <w:rsid w:val="00E81520"/>
    <w:rsid w:val="00EA0F31"/>
    <w:rsid w:val="00EA1607"/>
    <w:rsid w:val="00EA709F"/>
    <w:rsid w:val="00EB7919"/>
    <w:rsid w:val="00EC412A"/>
    <w:rsid w:val="00EC485A"/>
    <w:rsid w:val="00EC5933"/>
    <w:rsid w:val="00EC752B"/>
    <w:rsid w:val="00ED20E5"/>
    <w:rsid w:val="00EE2710"/>
    <w:rsid w:val="00EE296E"/>
    <w:rsid w:val="00EE3686"/>
    <w:rsid w:val="00EE388C"/>
    <w:rsid w:val="00EE7236"/>
    <w:rsid w:val="00EE7DF5"/>
    <w:rsid w:val="00EF0197"/>
    <w:rsid w:val="00F04D1B"/>
    <w:rsid w:val="00F07CEF"/>
    <w:rsid w:val="00F15EB9"/>
    <w:rsid w:val="00F249C4"/>
    <w:rsid w:val="00F330AE"/>
    <w:rsid w:val="00F40465"/>
    <w:rsid w:val="00F53526"/>
    <w:rsid w:val="00F577F9"/>
    <w:rsid w:val="00F61250"/>
    <w:rsid w:val="00F61491"/>
    <w:rsid w:val="00F66BB1"/>
    <w:rsid w:val="00F74881"/>
    <w:rsid w:val="00F8327B"/>
    <w:rsid w:val="00F84659"/>
    <w:rsid w:val="00F86E0D"/>
    <w:rsid w:val="00F922CF"/>
    <w:rsid w:val="00FB2BDC"/>
    <w:rsid w:val="00FB542E"/>
    <w:rsid w:val="00FC066B"/>
    <w:rsid w:val="00FC2E10"/>
    <w:rsid w:val="00FC47B0"/>
    <w:rsid w:val="00FC63A0"/>
    <w:rsid w:val="00FD3228"/>
    <w:rsid w:val="00FD4AEE"/>
    <w:rsid w:val="00FE005E"/>
    <w:rsid w:val="00FE0BF7"/>
    <w:rsid w:val="00FF2BCA"/>
    <w:rsid w:val="00FF3CBB"/>
    <w:rsid w:val="00FF6BE0"/>
    <w:rsid w:val="00FF7EC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8596125"/>
  <w15:chartTrackingRefBased/>
  <w15:docId w15:val="{403AE864-B0D5-4325-9295-A2544D0E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B66BF7"/>
    <w:pPr>
      <w:keepNext/>
      <w:keepLines/>
      <w:numPr>
        <w:numId w:val="2"/>
      </w:numPr>
      <w:spacing w:before="240" w:after="0"/>
      <w:outlineLvl w:val="0"/>
    </w:pPr>
    <w:rPr>
      <w:rFonts w:asciiTheme="majorHAnsi" w:eastAsiaTheme="majorEastAsia" w:hAnsiTheme="majorHAnsi" w:cstheme="majorBidi"/>
      <w:b/>
      <w:bCs/>
      <w:color w:val="2F5496" w:themeColor="accent1" w:themeShade="BF"/>
      <w:sz w:val="24"/>
      <w:szCs w:val="32"/>
      <w:u w:val="single"/>
    </w:rPr>
  </w:style>
  <w:style w:type="paragraph" w:styleId="Titre2">
    <w:name w:val="heading 2"/>
    <w:basedOn w:val="Normal"/>
    <w:next w:val="Normal"/>
    <w:link w:val="Titre2Car"/>
    <w:uiPriority w:val="9"/>
    <w:unhideWhenUsed/>
    <w:qFormat/>
    <w:rsid w:val="00346AA3"/>
    <w:pPr>
      <w:keepNext/>
      <w:keepLines/>
      <w:spacing w:before="40" w:after="0"/>
      <w:outlineLvl w:val="1"/>
    </w:pPr>
    <w:rPr>
      <w:rFonts w:asciiTheme="majorHAnsi" w:eastAsiaTheme="majorEastAsia" w:hAnsiTheme="majorHAnsi" w:cstheme="majorBidi"/>
      <w:color w:val="2F5496" w:themeColor="accent1" w:themeShade="BF"/>
      <w:sz w:val="24"/>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66BF7"/>
    <w:rPr>
      <w:rFonts w:asciiTheme="majorHAnsi" w:eastAsiaTheme="majorEastAsia" w:hAnsiTheme="majorHAnsi" w:cstheme="majorBidi"/>
      <w:b/>
      <w:bCs/>
      <w:color w:val="2F5496" w:themeColor="accent1" w:themeShade="BF"/>
      <w:sz w:val="24"/>
      <w:szCs w:val="32"/>
      <w:u w:val="single"/>
    </w:rPr>
  </w:style>
  <w:style w:type="character" w:customStyle="1" w:styleId="Titre2Car">
    <w:name w:val="Titre 2 Car"/>
    <w:basedOn w:val="Policepardfaut"/>
    <w:link w:val="Titre2"/>
    <w:uiPriority w:val="9"/>
    <w:rsid w:val="00346AA3"/>
    <w:rPr>
      <w:rFonts w:asciiTheme="majorHAnsi" w:eastAsiaTheme="majorEastAsia" w:hAnsiTheme="majorHAnsi" w:cstheme="majorBidi"/>
      <w:color w:val="2F5496" w:themeColor="accent1" w:themeShade="BF"/>
      <w:sz w:val="24"/>
      <w:szCs w:val="26"/>
      <w:u w:val="single"/>
    </w:rPr>
  </w:style>
  <w:style w:type="paragraph" w:styleId="En-tte">
    <w:name w:val="header"/>
    <w:basedOn w:val="Normal"/>
    <w:link w:val="En-tteCar"/>
    <w:uiPriority w:val="99"/>
    <w:unhideWhenUsed/>
    <w:rsid w:val="006F7466"/>
    <w:pPr>
      <w:tabs>
        <w:tab w:val="center" w:pos="4536"/>
        <w:tab w:val="right" w:pos="9072"/>
      </w:tabs>
      <w:spacing w:after="0" w:line="240" w:lineRule="auto"/>
    </w:pPr>
  </w:style>
  <w:style w:type="character" w:customStyle="1" w:styleId="En-tteCar">
    <w:name w:val="En-tête Car"/>
    <w:basedOn w:val="Policepardfaut"/>
    <w:link w:val="En-tte"/>
    <w:uiPriority w:val="99"/>
    <w:rsid w:val="006F7466"/>
  </w:style>
  <w:style w:type="paragraph" w:styleId="Pieddepage">
    <w:name w:val="footer"/>
    <w:basedOn w:val="Normal"/>
    <w:link w:val="PieddepageCar"/>
    <w:uiPriority w:val="99"/>
    <w:unhideWhenUsed/>
    <w:rsid w:val="006F74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66"/>
  </w:style>
  <w:style w:type="paragraph" w:styleId="Textedebulles">
    <w:name w:val="Balloon Text"/>
    <w:basedOn w:val="Normal"/>
    <w:link w:val="TextedebullesCar"/>
    <w:uiPriority w:val="99"/>
    <w:semiHidden/>
    <w:unhideWhenUsed/>
    <w:rsid w:val="006F746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7466"/>
    <w:rPr>
      <w:rFonts w:ascii="Segoe UI" w:hAnsi="Segoe UI" w:cs="Segoe UI"/>
      <w:sz w:val="18"/>
      <w:szCs w:val="18"/>
    </w:rPr>
  </w:style>
  <w:style w:type="paragraph" w:styleId="TM1">
    <w:name w:val="toc 1"/>
    <w:basedOn w:val="Normal"/>
    <w:next w:val="Normal"/>
    <w:autoRedefine/>
    <w:uiPriority w:val="39"/>
    <w:unhideWhenUsed/>
    <w:rsid w:val="004569D6"/>
    <w:pPr>
      <w:tabs>
        <w:tab w:val="right" w:leader="dot" w:pos="9062"/>
      </w:tabs>
      <w:spacing w:after="100"/>
    </w:pPr>
  </w:style>
  <w:style w:type="character" w:styleId="Lienhypertexte">
    <w:name w:val="Hyperlink"/>
    <w:basedOn w:val="Policepardfaut"/>
    <w:uiPriority w:val="99"/>
    <w:unhideWhenUsed/>
    <w:rsid w:val="006F7466"/>
    <w:rPr>
      <w:color w:val="0563C1" w:themeColor="hyperlink"/>
      <w:u w:val="single"/>
    </w:rPr>
  </w:style>
  <w:style w:type="table" w:styleId="Grilledutableau">
    <w:name w:val="Table Grid"/>
    <w:basedOn w:val="TableauNormal"/>
    <w:uiPriority w:val="39"/>
    <w:rsid w:val="00384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Bullets,References,Liste 1,List Paragraph (numbered (a))"/>
    <w:basedOn w:val="Normal"/>
    <w:link w:val="ParagraphedelisteCar"/>
    <w:uiPriority w:val="34"/>
    <w:qFormat/>
    <w:rsid w:val="003F3325"/>
    <w:pPr>
      <w:ind w:left="720"/>
      <w:contextualSpacing/>
    </w:pPr>
  </w:style>
  <w:style w:type="paragraph" w:styleId="En-ttedetabledesmatires">
    <w:name w:val="TOC Heading"/>
    <w:basedOn w:val="Titre1"/>
    <w:next w:val="Normal"/>
    <w:uiPriority w:val="39"/>
    <w:unhideWhenUsed/>
    <w:qFormat/>
    <w:rsid w:val="00017E06"/>
    <w:pPr>
      <w:numPr>
        <w:numId w:val="0"/>
      </w:numPr>
      <w:outlineLvl w:val="9"/>
    </w:pPr>
    <w:rPr>
      <w:b w:val="0"/>
      <w:bCs w:val="0"/>
      <w:sz w:val="32"/>
      <w:u w:val="none"/>
      <w:lang w:eastAsia="fr-FR"/>
    </w:rPr>
  </w:style>
  <w:style w:type="paragraph" w:styleId="TM2">
    <w:name w:val="toc 2"/>
    <w:basedOn w:val="Normal"/>
    <w:next w:val="Normal"/>
    <w:autoRedefine/>
    <w:uiPriority w:val="39"/>
    <w:unhideWhenUsed/>
    <w:rsid w:val="004569D6"/>
    <w:pPr>
      <w:tabs>
        <w:tab w:val="left" w:pos="880"/>
        <w:tab w:val="right" w:leader="dot" w:pos="9062"/>
      </w:tabs>
      <w:spacing w:after="100"/>
      <w:ind w:left="220"/>
    </w:pPr>
  </w:style>
  <w:style w:type="paragraph" w:styleId="Sansinterligne">
    <w:name w:val="No Spacing"/>
    <w:uiPriority w:val="1"/>
    <w:qFormat/>
    <w:rsid w:val="00B508DC"/>
    <w:pPr>
      <w:spacing w:after="0" w:line="240" w:lineRule="auto"/>
    </w:pPr>
  </w:style>
  <w:style w:type="paragraph" w:styleId="Sous-titre">
    <w:name w:val="Subtitle"/>
    <w:basedOn w:val="Normal"/>
    <w:next w:val="Normal"/>
    <w:link w:val="Sous-titreCar"/>
    <w:uiPriority w:val="11"/>
    <w:qFormat/>
    <w:rsid w:val="00D60607"/>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60607"/>
    <w:rPr>
      <w:rFonts w:eastAsiaTheme="minorEastAsia"/>
      <w:color w:val="5A5A5A" w:themeColor="text1" w:themeTint="A5"/>
      <w:spacing w:val="15"/>
    </w:rPr>
  </w:style>
  <w:style w:type="paragraph" w:customStyle="1" w:styleId="Annexe">
    <w:name w:val="Annexe"/>
    <w:basedOn w:val="Normal"/>
    <w:qFormat/>
    <w:rsid w:val="00EC5933"/>
    <w:pPr>
      <w:numPr>
        <w:numId w:val="15"/>
      </w:numPr>
      <w:shd w:val="pct15" w:color="auto" w:fill="auto"/>
      <w:spacing w:before="120" w:after="360" w:line="240" w:lineRule="auto"/>
      <w:jc w:val="center"/>
    </w:pPr>
    <w:rPr>
      <w:rFonts w:ascii="Univers" w:eastAsia="Times New Roman" w:hAnsi="Univers" w:cs="Times New Roman"/>
      <w:smallCaps/>
      <w:sz w:val="40"/>
      <w:szCs w:val="32"/>
      <w:lang w:val="en-GB" w:eastAsia="fr-FR"/>
    </w:rPr>
  </w:style>
  <w:style w:type="paragraph" w:styleId="TM3">
    <w:name w:val="toc 3"/>
    <w:basedOn w:val="Normal"/>
    <w:next w:val="Normal"/>
    <w:autoRedefine/>
    <w:uiPriority w:val="39"/>
    <w:unhideWhenUsed/>
    <w:rsid w:val="0068048B"/>
    <w:pPr>
      <w:spacing w:after="100"/>
      <w:ind w:left="440"/>
    </w:pPr>
    <w:rPr>
      <w:rFonts w:eastAsiaTheme="minorEastAsia"/>
      <w:lang w:eastAsia="fr-FR"/>
    </w:rPr>
  </w:style>
  <w:style w:type="paragraph" w:styleId="TM4">
    <w:name w:val="toc 4"/>
    <w:basedOn w:val="Normal"/>
    <w:next w:val="Normal"/>
    <w:autoRedefine/>
    <w:uiPriority w:val="39"/>
    <w:unhideWhenUsed/>
    <w:rsid w:val="0068048B"/>
    <w:pPr>
      <w:spacing w:after="100"/>
      <w:ind w:left="660"/>
    </w:pPr>
    <w:rPr>
      <w:rFonts w:eastAsiaTheme="minorEastAsia"/>
      <w:lang w:eastAsia="fr-FR"/>
    </w:rPr>
  </w:style>
  <w:style w:type="paragraph" w:styleId="TM5">
    <w:name w:val="toc 5"/>
    <w:basedOn w:val="Normal"/>
    <w:next w:val="Normal"/>
    <w:autoRedefine/>
    <w:uiPriority w:val="39"/>
    <w:unhideWhenUsed/>
    <w:rsid w:val="0068048B"/>
    <w:pPr>
      <w:spacing w:after="100"/>
      <w:ind w:left="880"/>
    </w:pPr>
    <w:rPr>
      <w:rFonts w:eastAsiaTheme="minorEastAsia"/>
      <w:lang w:eastAsia="fr-FR"/>
    </w:rPr>
  </w:style>
  <w:style w:type="paragraph" w:styleId="TM6">
    <w:name w:val="toc 6"/>
    <w:basedOn w:val="Normal"/>
    <w:next w:val="Normal"/>
    <w:autoRedefine/>
    <w:uiPriority w:val="39"/>
    <w:unhideWhenUsed/>
    <w:rsid w:val="0068048B"/>
    <w:pPr>
      <w:spacing w:after="100"/>
      <w:ind w:left="1100"/>
    </w:pPr>
    <w:rPr>
      <w:rFonts w:eastAsiaTheme="minorEastAsia"/>
      <w:lang w:eastAsia="fr-FR"/>
    </w:rPr>
  </w:style>
  <w:style w:type="paragraph" w:styleId="TM7">
    <w:name w:val="toc 7"/>
    <w:basedOn w:val="Normal"/>
    <w:next w:val="Normal"/>
    <w:autoRedefine/>
    <w:uiPriority w:val="39"/>
    <w:unhideWhenUsed/>
    <w:rsid w:val="0068048B"/>
    <w:pPr>
      <w:spacing w:after="100"/>
      <w:ind w:left="1320"/>
    </w:pPr>
    <w:rPr>
      <w:rFonts w:eastAsiaTheme="minorEastAsia"/>
      <w:lang w:eastAsia="fr-FR"/>
    </w:rPr>
  </w:style>
  <w:style w:type="paragraph" w:styleId="TM8">
    <w:name w:val="toc 8"/>
    <w:basedOn w:val="Normal"/>
    <w:next w:val="Normal"/>
    <w:autoRedefine/>
    <w:uiPriority w:val="39"/>
    <w:unhideWhenUsed/>
    <w:rsid w:val="0068048B"/>
    <w:pPr>
      <w:spacing w:after="100"/>
      <w:ind w:left="1540"/>
    </w:pPr>
    <w:rPr>
      <w:rFonts w:eastAsiaTheme="minorEastAsia"/>
      <w:lang w:eastAsia="fr-FR"/>
    </w:rPr>
  </w:style>
  <w:style w:type="paragraph" w:styleId="TM9">
    <w:name w:val="toc 9"/>
    <w:basedOn w:val="Normal"/>
    <w:next w:val="Normal"/>
    <w:autoRedefine/>
    <w:uiPriority w:val="39"/>
    <w:unhideWhenUsed/>
    <w:rsid w:val="0068048B"/>
    <w:pPr>
      <w:spacing w:after="100"/>
      <w:ind w:left="1760"/>
    </w:pPr>
    <w:rPr>
      <w:rFonts w:eastAsiaTheme="minorEastAsia"/>
      <w:lang w:eastAsia="fr-FR"/>
    </w:rPr>
  </w:style>
  <w:style w:type="character" w:customStyle="1" w:styleId="Mentionnonrsolue1">
    <w:name w:val="Mention non résolue1"/>
    <w:basedOn w:val="Policepardfaut"/>
    <w:uiPriority w:val="99"/>
    <w:semiHidden/>
    <w:unhideWhenUsed/>
    <w:rsid w:val="0068048B"/>
    <w:rPr>
      <w:color w:val="605E5C"/>
      <w:shd w:val="clear" w:color="auto" w:fill="E1DFDD"/>
    </w:rPr>
  </w:style>
  <w:style w:type="character" w:styleId="Marquedecommentaire">
    <w:name w:val="annotation reference"/>
    <w:basedOn w:val="Policepardfaut"/>
    <w:uiPriority w:val="99"/>
    <w:semiHidden/>
    <w:unhideWhenUsed/>
    <w:rsid w:val="00723457"/>
    <w:rPr>
      <w:sz w:val="16"/>
      <w:szCs w:val="16"/>
    </w:rPr>
  </w:style>
  <w:style w:type="paragraph" w:styleId="Commentaire">
    <w:name w:val="annotation text"/>
    <w:basedOn w:val="Normal"/>
    <w:link w:val="CommentaireCar"/>
    <w:uiPriority w:val="99"/>
    <w:unhideWhenUsed/>
    <w:rsid w:val="00723457"/>
    <w:pPr>
      <w:spacing w:line="240" w:lineRule="auto"/>
    </w:pPr>
    <w:rPr>
      <w:sz w:val="20"/>
      <w:szCs w:val="20"/>
    </w:rPr>
  </w:style>
  <w:style w:type="character" w:customStyle="1" w:styleId="CommentaireCar">
    <w:name w:val="Commentaire Car"/>
    <w:basedOn w:val="Policepardfaut"/>
    <w:link w:val="Commentaire"/>
    <w:uiPriority w:val="99"/>
    <w:rsid w:val="00723457"/>
    <w:rPr>
      <w:sz w:val="20"/>
      <w:szCs w:val="20"/>
    </w:rPr>
  </w:style>
  <w:style w:type="paragraph" w:styleId="Objetducommentaire">
    <w:name w:val="annotation subject"/>
    <w:basedOn w:val="Commentaire"/>
    <w:next w:val="Commentaire"/>
    <w:link w:val="ObjetducommentaireCar"/>
    <w:uiPriority w:val="99"/>
    <w:semiHidden/>
    <w:unhideWhenUsed/>
    <w:rsid w:val="00723457"/>
    <w:rPr>
      <w:b/>
      <w:bCs/>
    </w:rPr>
  </w:style>
  <w:style w:type="character" w:customStyle="1" w:styleId="ObjetducommentaireCar">
    <w:name w:val="Objet du commentaire Car"/>
    <w:basedOn w:val="CommentaireCar"/>
    <w:link w:val="Objetducommentaire"/>
    <w:uiPriority w:val="99"/>
    <w:semiHidden/>
    <w:rsid w:val="00723457"/>
    <w:rPr>
      <w:b/>
      <w:bCs/>
      <w:sz w:val="20"/>
      <w:szCs w:val="20"/>
    </w:rPr>
  </w:style>
  <w:style w:type="paragraph" w:styleId="Rvision">
    <w:name w:val="Revision"/>
    <w:hidden/>
    <w:uiPriority w:val="99"/>
    <w:semiHidden/>
    <w:rsid w:val="00B56F02"/>
    <w:pPr>
      <w:spacing w:after="0" w:line="240" w:lineRule="auto"/>
    </w:pPr>
  </w:style>
  <w:style w:type="character" w:customStyle="1" w:styleId="ParagraphedelisteCar">
    <w:name w:val="Paragraphe de liste Car"/>
    <w:aliases w:val="Bullets Car,References Car,Liste 1 Car,List Paragraph (numbered (a)) Car"/>
    <w:link w:val="Paragraphedeliste"/>
    <w:uiPriority w:val="34"/>
    <w:locked/>
    <w:rsid w:val="00955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05268">
      <w:bodyDiv w:val="1"/>
      <w:marLeft w:val="0"/>
      <w:marRight w:val="0"/>
      <w:marTop w:val="0"/>
      <w:marBottom w:val="0"/>
      <w:divBdr>
        <w:top w:val="none" w:sz="0" w:space="0" w:color="auto"/>
        <w:left w:val="none" w:sz="0" w:space="0" w:color="auto"/>
        <w:bottom w:val="none" w:sz="0" w:space="0" w:color="auto"/>
        <w:right w:val="none" w:sz="0" w:space="0" w:color="auto"/>
      </w:divBdr>
    </w:div>
    <w:div w:id="420294590">
      <w:bodyDiv w:val="1"/>
      <w:marLeft w:val="0"/>
      <w:marRight w:val="0"/>
      <w:marTop w:val="0"/>
      <w:marBottom w:val="0"/>
      <w:divBdr>
        <w:top w:val="none" w:sz="0" w:space="0" w:color="auto"/>
        <w:left w:val="none" w:sz="0" w:space="0" w:color="auto"/>
        <w:bottom w:val="none" w:sz="0" w:space="0" w:color="auto"/>
        <w:right w:val="none" w:sz="0" w:space="0" w:color="auto"/>
      </w:divBdr>
    </w:div>
    <w:div w:id="501435846">
      <w:bodyDiv w:val="1"/>
      <w:marLeft w:val="0"/>
      <w:marRight w:val="0"/>
      <w:marTop w:val="0"/>
      <w:marBottom w:val="0"/>
      <w:divBdr>
        <w:top w:val="none" w:sz="0" w:space="0" w:color="auto"/>
        <w:left w:val="none" w:sz="0" w:space="0" w:color="auto"/>
        <w:bottom w:val="none" w:sz="0" w:space="0" w:color="auto"/>
        <w:right w:val="none" w:sz="0" w:space="0" w:color="auto"/>
      </w:divBdr>
    </w:div>
    <w:div w:id="727918879">
      <w:bodyDiv w:val="1"/>
      <w:marLeft w:val="0"/>
      <w:marRight w:val="0"/>
      <w:marTop w:val="0"/>
      <w:marBottom w:val="0"/>
      <w:divBdr>
        <w:top w:val="none" w:sz="0" w:space="0" w:color="auto"/>
        <w:left w:val="none" w:sz="0" w:space="0" w:color="auto"/>
        <w:bottom w:val="none" w:sz="0" w:space="0" w:color="auto"/>
        <w:right w:val="none" w:sz="0" w:space="0" w:color="auto"/>
      </w:divBdr>
    </w:div>
    <w:div w:id="938638949">
      <w:bodyDiv w:val="1"/>
      <w:marLeft w:val="0"/>
      <w:marRight w:val="0"/>
      <w:marTop w:val="0"/>
      <w:marBottom w:val="0"/>
      <w:divBdr>
        <w:top w:val="none" w:sz="0" w:space="0" w:color="auto"/>
        <w:left w:val="none" w:sz="0" w:space="0" w:color="auto"/>
        <w:bottom w:val="none" w:sz="0" w:space="0" w:color="auto"/>
        <w:right w:val="none" w:sz="0" w:space="0" w:color="auto"/>
      </w:divBdr>
    </w:div>
    <w:div w:id="944851301">
      <w:bodyDiv w:val="1"/>
      <w:marLeft w:val="0"/>
      <w:marRight w:val="0"/>
      <w:marTop w:val="0"/>
      <w:marBottom w:val="0"/>
      <w:divBdr>
        <w:top w:val="none" w:sz="0" w:space="0" w:color="auto"/>
        <w:left w:val="none" w:sz="0" w:space="0" w:color="auto"/>
        <w:bottom w:val="none" w:sz="0" w:space="0" w:color="auto"/>
        <w:right w:val="none" w:sz="0" w:space="0" w:color="auto"/>
      </w:divBdr>
    </w:div>
    <w:div w:id="1345936616">
      <w:bodyDiv w:val="1"/>
      <w:marLeft w:val="0"/>
      <w:marRight w:val="0"/>
      <w:marTop w:val="0"/>
      <w:marBottom w:val="0"/>
      <w:divBdr>
        <w:top w:val="none" w:sz="0" w:space="0" w:color="auto"/>
        <w:left w:val="none" w:sz="0" w:space="0" w:color="auto"/>
        <w:bottom w:val="none" w:sz="0" w:space="0" w:color="auto"/>
        <w:right w:val="none" w:sz="0" w:space="0" w:color="auto"/>
      </w:divBdr>
    </w:div>
    <w:div w:id="1360550444">
      <w:bodyDiv w:val="1"/>
      <w:marLeft w:val="0"/>
      <w:marRight w:val="0"/>
      <w:marTop w:val="0"/>
      <w:marBottom w:val="0"/>
      <w:divBdr>
        <w:top w:val="none" w:sz="0" w:space="0" w:color="auto"/>
        <w:left w:val="none" w:sz="0" w:space="0" w:color="auto"/>
        <w:bottom w:val="none" w:sz="0" w:space="0" w:color="auto"/>
        <w:right w:val="none" w:sz="0" w:space="0" w:color="auto"/>
      </w:divBdr>
    </w:div>
    <w:div w:id="1540246031">
      <w:bodyDiv w:val="1"/>
      <w:marLeft w:val="0"/>
      <w:marRight w:val="0"/>
      <w:marTop w:val="0"/>
      <w:marBottom w:val="0"/>
      <w:divBdr>
        <w:top w:val="none" w:sz="0" w:space="0" w:color="auto"/>
        <w:left w:val="none" w:sz="0" w:space="0" w:color="auto"/>
        <w:bottom w:val="none" w:sz="0" w:space="0" w:color="auto"/>
        <w:right w:val="none" w:sz="0" w:space="0" w:color="auto"/>
      </w:divBdr>
    </w:div>
    <w:div w:id="1688210623">
      <w:bodyDiv w:val="1"/>
      <w:marLeft w:val="0"/>
      <w:marRight w:val="0"/>
      <w:marTop w:val="0"/>
      <w:marBottom w:val="0"/>
      <w:divBdr>
        <w:top w:val="none" w:sz="0" w:space="0" w:color="auto"/>
        <w:left w:val="none" w:sz="0" w:space="0" w:color="auto"/>
        <w:bottom w:val="none" w:sz="0" w:space="0" w:color="auto"/>
        <w:right w:val="none" w:sz="0" w:space="0" w:color="auto"/>
      </w:divBdr>
    </w:div>
    <w:div w:id="1749106935">
      <w:bodyDiv w:val="1"/>
      <w:marLeft w:val="0"/>
      <w:marRight w:val="0"/>
      <w:marTop w:val="0"/>
      <w:marBottom w:val="0"/>
      <w:divBdr>
        <w:top w:val="none" w:sz="0" w:space="0" w:color="auto"/>
        <w:left w:val="none" w:sz="0" w:space="0" w:color="auto"/>
        <w:bottom w:val="none" w:sz="0" w:space="0" w:color="auto"/>
        <w:right w:val="none" w:sz="0" w:space="0" w:color="auto"/>
      </w:divBdr>
    </w:div>
    <w:div w:id="180407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C0A13-F665-4631-A603-1337731AA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9103</Words>
  <Characters>50071</Characters>
  <Application>Microsoft Office Word</Application>
  <DocSecurity>0</DocSecurity>
  <Lines>417</Lines>
  <Paragraphs>118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Avocats Associés</dc:creator>
  <cp:keywords/>
  <dc:description/>
  <cp:lastModifiedBy>Marlair, Tristan GIZ TN</cp:lastModifiedBy>
  <cp:revision>12</cp:revision>
  <cp:lastPrinted>2020-02-03T13:33:00Z</cp:lastPrinted>
  <dcterms:created xsi:type="dcterms:W3CDTF">2020-03-24T14:40:00Z</dcterms:created>
  <dcterms:modified xsi:type="dcterms:W3CDTF">2020-03-24T16:14:00Z</dcterms:modified>
</cp:coreProperties>
</file>